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68A6" w14:textId="77777777" w:rsidR="00931F15" w:rsidRDefault="00931F15" w:rsidP="00931F15">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47CA7D6C" w14:textId="77777777" w:rsidR="00931F15" w:rsidRDefault="00931F15" w:rsidP="00931F15">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14:paraId="64EA8E84" w14:textId="77777777" w:rsidR="00E26FEE" w:rsidRPr="00E26FEE" w:rsidDel="004C77C7" w:rsidRDefault="00E26FEE" w:rsidP="004C77C7">
      <w:pPr>
        <w:widowControl w:val="0"/>
        <w:spacing w:after="160" w:line="360" w:lineRule="auto"/>
        <w:ind w:right="-7"/>
        <w:rPr>
          <w:del w:id="0" w:author="VIKA" w:date="2023-12-19T13:36:00Z"/>
          <w:rFonts w:ascii="GHEA Grapalat" w:hAnsi="GHEA Grapalat" w:cs="Sylfaen"/>
          <w:i/>
          <w:u w:val="single"/>
        </w:rPr>
      </w:pPr>
    </w:p>
    <w:p w14:paraId="156A505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A9A0E00" w14:textId="3BC60889" w:rsidR="00642EFE" w:rsidRDefault="00642EFE" w:rsidP="00B46D58">
      <w:pPr>
        <w:pStyle w:val="a3"/>
        <w:widowControl w:val="0"/>
        <w:spacing w:after="160" w:line="240" w:lineRule="auto"/>
        <w:ind w:firstLine="0"/>
        <w:jc w:val="center"/>
        <w:rPr>
          <w:rFonts w:ascii="GHEA Grapalat" w:hAnsi="GHEA Grapalat"/>
          <w:i w:val="0"/>
          <w:sz w:val="24"/>
          <w:szCs w:val="24"/>
        </w:rPr>
      </w:pPr>
      <w:proofErr w:type="gramStart"/>
      <w:r w:rsidRPr="009044F1">
        <w:rPr>
          <w:rFonts w:ascii="GHEA Grapalat" w:hAnsi="GHEA Grapalat"/>
          <w:i w:val="0"/>
          <w:sz w:val="24"/>
          <w:szCs w:val="24"/>
        </w:rPr>
        <w:t xml:space="preserve">ОБ </w:t>
      </w:r>
      <w:r w:rsidR="004C77C7">
        <w:rPr>
          <w:rFonts w:ascii="GHEA Grapalat" w:hAnsi="GHEA Grapalat"/>
          <w:i w:val="0"/>
          <w:sz w:val="24"/>
          <w:szCs w:val="24"/>
        </w:rPr>
        <w:t>ЗАПРОСА</w:t>
      </w:r>
      <w:proofErr w:type="gramEnd"/>
      <w:r w:rsidR="004C77C7">
        <w:rPr>
          <w:rFonts w:ascii="GHEA Grapalat" w:hAnsi="GHEA Grapalat"/>
          <w:i w:val="0"/>
          <w:sz w:val="24"/>
          <w:szCs w:val="24"/>
        </w:rPr>
        <w:t xml:space="preserve"> КОТИРОВКИ</w:t>
      </w:r>
      <w:r w:rsidR="00BA7128">
        <w:rPr>
          <w:rStyle w:val="af6"/>
          <w:rFonts w:ascii="GHEA Grapalat" w:hAnsi="GHEA Grapalat"/>
          <w:i w:val="0"/>
          <w:sz w:val="24"/>
          <w:szCs w:val="24"/>
        </w:rPr>
        <w:footnoteReference w:customMarkFollows="1" w:id="1"/>
        <w:t>*</w:t>
      </w:r>
    </w:p>
    <w:p w14:paraId="7317E665" w14:textId="6CB58016" w:rsidR="00642EFE" w:rsidRPr="00D26902" w:rsidRDefault="00D26902" w:rsidP="00D26902">
      <w:pPr>
        <w:pStyle w:val="a3"/>
        <w:widowControl w:val="0"/>
        <w:spacing w:after="160" w:line="240" w:lineRule="auto"/>
        <w:ind w:firstLine="0"/>
        <w:jc w:val="center"/>
        <w:rPr>
          <w:rFonts w:ascii="GHEA Grapalat" w:hAnsi="GHEA Grapalat" w:cs="Calibri"/>
          <w:color w:val="FF0000"/>
          <w:sz w:val="24"/>
          <w:szCs w:val="24"/>
        </w:rPr>
      </w:pPr>
      <w:r w:rsidRPr="00D26902">
        <w:rPr>
          <w:rFonts w:ascii="GHEA Grapalat" w:hAnsi="GHEA Grapalat" w:cs="Calibri"/>
          <w:color w:val="FF0000"/>
          <w:sz w:val="24"/>
          <w:szCs w:val="24"/>
        </w:rPr>
        <w:t>Процедура</w:t>
      </w:r>
      <w:r w:rsidRPr="00D26902">
        <w:rPr>
          <w:rFonts w:ascii="GHEA Grapalat" w:hAnsi="GHEA Grapalat"/>
          <w:color w:val="FF0000"/>
          <w:sz w:val="24"/>
          <w:szCs w:val="24"/>
        </w:rPr>
        <w:t xml:space="preserve"> </w:t>
      </w:r>
      <w:r w:rsidRPr="00D26902">
        <w:rPr>
          <w:rFonts w:ascii="GHEA Grapalat" w:hAnsi="GHEA Grapalat" w:cs="Calibri"/>
          <w:color w:val="FF0000"/>
          <w:sz w:val="24"/>
          <w:szCs w:val="24"/>
        </w:rPr>
        <w:t>закупки</w:t>
      </w:r>
      <w:r w:rsidRPr="00D26902">
        <w:rPr>
          <w:rFonts w:ascii="GHEA Grapalat" w:hAnsi="GHEA Grapalat"/>
          <w:color w:val="FF0000"/>
          <w:sz w:val="24"/>
          <w:szCs w:val="24"/>
        </w:rPr>
        <w:t xml:space="preserve"> </w:t>
      </w:r>
      <w:r w:rsidRPr="00D26902">
        <w:rPr>
          <w:rFonts w:ascii="GHEA Grapalat" w:hAnsi="GHEA Grapalat" w:cs="Calibri"/>
          <w:color w:val="FF0000"/>
          <w:sz w:val="24"/>
          <w:szCs w:val="24"/>
        </w:rPr>
        <w:t>организована</w:t>
      </w:r>
      <w:r w:rsidRPr="00D26902">
        <w:rPr>
          <w:rFonts w:ascii="GHEA Grapalat" w:hAnsi="GHEA Grapalat"/>
          <w:color w:val="FF0000"/>
          <w:sz w:val="24"/>
          <w:szCs w:val="24"/>
        </w:rPr>
        <w:t xml:space="preserve"> </w:t>
      </w:r>
      <w:r w:rsidRPr="00D26902">
        <w:rPr>
          <w:rFonts w:ascii="GHEA Grapalat" w:hAnsi="GHEA Grapalat" w:cs="Calibri"/>
          <w:color w:val="FF0000"/>
          <w:sz w:val="24"/>
          <w:szCs w:val="24"/>
        </w:rPr>
        <w:t>на</w:t>
      </w:r>
      <w:r w:rsidRPr="00D26902">
        <w:rPr>
          <w:rFonts w:ascii="GHEA Grapalat" w:hAnsi="GHEA Grapalat"/>
          <w:color w:val="FF0000"/>
          <w:sz w:val="24"/>
          <w:szCs w:val="24"/>
        </w:rPr>
        <w:t xml:space="preserve"> </w:t>
      </w:r>
      <w:r w:rsidRPr="00D26902">
        <w:rPr>
          <w:rFonts w:ascii="GHEA Grapalat" w:hAnsi="GHEA Grapalat" w:cs="Calibri"/>
          <w:color w:val="FF0000"/>
          <w:sz w:val="24"/>
          <w:szCs w:val="24"/>
        </w:rPr>
        <w:t>основании</w:t>
      </w:r>
      <w:r w:rsidRPr="00D26902">
        <w:rPr>
          <w:rFonts w:ascii="GHEA Grapalat" w:hAnsi="GHEA Grapalat"/>
          <w:color w:val="FF0000"/>
          <w:sz w:val="24"/>
          <w:szCs w:val="24"/>
        </w:rPr>
        <w:t xml:space="preserve"> </w:t>
      </w:r>
      <w:r w:rsidRPr="00D26902">
        <w:rPr>
          <w:rFonts w:ascii="GHEA Grapalat" w:hAnsi="GHEA Grapalat" w:cs="Calibri"/>
          <w:color w:val="FF0000"/>
          <w:sz w:val="24"/>
          <w:szCs w:val="24"/>
        </w:rPr>
        <w:t>пункта</w:t>
      </w:r>
      <w:r w:rsidRPr="00D26902">
        <w:rPr>
          <w:rFonts w:ascii="GHEA Grapalat" w:hAnsi="GHEA Grapalat"/>
          <w:color w:val="FF0000"/>
          <w:sz w:val="24"/>
          <w:szCs w:val="24"/>
        </w:rPr>
        <w:t xml:space="preserve"> 2 </w:t>
      </w:r>
      <w:r w:rsidRPr="00D26902">
        <w:rPr>
          <w:rFonts w:ascii="GHEA Grapalat" w:hAnsi="GHEA Grapalat" w:cs="Calibri"/>
          <w:color w:val="FF0000"/>
          <w:sz w:val="24"/>
          <w:szCs w:val="24"/>
        </w:rPr>
        <w:t>части</w:t>
      </w:r>
      <w:r w:rsidRPr="00D26902">
        <w:rPr>
          <w:rFonts w:ascii="GHEA Grapalat" w:hAnsi="GHEA Grapalat"/>
          <w:color w:val="FF0000"/>
          <w:sz w:val="24"/>
          <w:szCs w:val="24"/>
        </w:rPr>
        <w:t xml:space="preserve"> 6 </w:t>
      </w:r>
      <w:r w:rsidRPr="00D26902">
        <w:rPr>
          <w:rFonts w:ascii="GHEA Grapalat" w:hAnsi="GHEA Grapalat" w:cs="Calibri"/>
          <w:color w:val="FF0000"/>
          <w:sz w:val="24"/>
          <w:szCs w:val="24"/>
        </w:rPr>
        <w:t>статьи</w:t>
      </w:r>
      <w:r w:rsidRPr="00D26902">
        <w:rPr>
          <w:rFonts w:ascii="GHEA Grapalat" w:hAnsi="GHEA Grapalat"/>
          <w:color w:val="FF0000"/>
          <w:sz w:val="24"/>
          <w:szCs w:val="24"/>
        </w:rPr>
        <w:t xml:space="preserve"> 15 </w:t>
      </w:r>
      <w:r w:rsidRPr="00D26902">
        <w:rPr>
          <w:rFonts w:ascii="GHEA Grapalat" w:hAnsi="GHEA Grapalat" w:cs="Calibri"/>
          <w:color w:val="FF0000"/>
          <w:sz w:val="24"/>
          <w:szCs w:val="24"/>
        </w:rPr>
        <w:t>Закона</w:t>
      </w:r>
      <w:r w:rsidRPr="00D26902">
        <w:rPr>
          <w:rFonts w:ascii="GHEA Grapalat" w:hAnsi="GHEA Grapalat"/>
          <w:color w:val="FF0000"/>
          <w:sz w:val="24"/>
          <w:szCs w:val="24"/>
        </w:rPr>
        <w:t xml:space="preserve"> </w:t>
      </w:r>
      <w:r w:rsidRPr="00D26902">
        <w:rPr>
          <w:rFonts w:ascii="GHEA Grapalat" w:hAnsi="GHEA Grapalat" w:cs="Calibri"/>
          <w:color w:val="FF0000"/>
          <w:sz w:val="24"/>
          <w:szCs w:val="24"/>
        </w:rPr>
        <w:t>РА</w:t>
      </w:r>
      <w:r w:rsidRPr="00D26902">
        <w:rPr>
          <w:rFonts w:ascii="GHEA Grapalat" w:hAnsi="GHEA Grapalat"/>
          <w:color w:val="FF0000"/>
          <w:sz w:val="24"/>
          <w:szCs w:val="24"/>
        </w:rPr>
        <w:t xml:space="preserve"> </w:t>
      </w:r>
      <w:r w:rsidRPr="00D26902">
        <w:rPr>
          <w:rFonts w:ascii="GHEA Grapalat" w:hAnsi="GHEA Grapalat" w:cs="Arial LatArm"/>
          <w:color w:val="FF0000"/>
          <w:sz w:val="24"/>
          <w:szCs w:val="24"/>
        </w:rPr>
        <w:t>«</w:t>
      </w:r>
      <w:r w:rsidRPr="00D26902">
        <w:rPr>
          <w:rFonts w:ascii="GHEA Grapalat" w:hAnsi="GHEA Grapalat" w:cs="Calibri"/>
          <w:color w:val="FF0000"/>
          <w:sz w:val="24"/>
          <w:szCs w:val="24"/>
        </w:rPr>
        <w:t>О</w:t>
      </w:r>
      <w:r w:rsidRPr="00D26902">
        <w:rPr>
          <w:rFonts w:ascii="GHEA Grapalat" w:hAnsi="GHEA Grapalat"/>
          <w:color w:val="FF0000"/>
          <w:sz w:val="24"/>
          <w:szCs w:val="24"/>
        </w:rPr>
        <w:t xml:space="preserve"> </w:t>
      </w:r>
      <w:r w:rsidRPr="00D26902">
        <w:rPr>
          <w:rFonts w:ascii="GHEA Grapalat" w:hAnsi="GHEA Grapalat" w:cs="Calibri"/>
          <w:color w:val="FF0000"/>
          <w:sz w:val="24"/>
          <w:szCs w:val="24"/>
        </w:rPr>
        <w:t>закупках»</w:t>
      </w:r>
    </w:p>
    <w:p w14:paraId="76EEAD12" w14:textId="7993F818"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67528">
        <w:rPr>
          <w:rFonts w:ascii="GHEA Grapalat" w:hAnsi="GHEA Grapalat"/>
          <w:i w:val="0"/>
          <w:sz w:val="24"/>
          <w:szCs w:val="24"/>
          <w:lang w:val="hy-AM"/>
        </w:rPr>
        <w:t>11</w:t>
      </w:r>
      <w:r w:rsidRPr="009044F1">
        <w:rPr>
          <w:rFonts w:ascii="GHEA Grapalat" w:hAnsi="GHEA Grapalat"/>
          <w:i w:val="0"/>
          <w:sz w:val="24"/>
          <w:szCs w:val="24"/>
        </w:rPr>
        <w:t>" "</w:t>
      </w:r>
      <w:r w:rsidR="00267528">
        <w:rPr>
          <w:rFonts w:ascii="GHEA Grapalat" w:hAnsi="GHEA Grapalat"/>
          <w:i w:val="0"/>
          <w:sz w:val="24"/>
          <w:szCs w:val="24"/>
          <w:lang w:val="hy-AM"/>
        </w:rPr>
        <w:t>12</w:t>
      </w:r>
      <w:r w:rsidRPr="009044F1">
        <w:rPr>
          <w:rFonts w:ascii="GHEA Grapalat" w:hAnsi="GHEA Grapalat"/>
          <w:i w:val="0"/>
          <w:sz w:val="24"/>
          <w:szCs w:val="24"/>
        </w:rPr>
        <w:t>" 20</w:t>
      </w:r>
      <w:r w:rsidR="004C77C7">
        <w:rPr>
          <w:rFonts w:ascii="GHEA Grapalat" w:hAnsi="GHEA Grapalat"/>
          <w:i w:val="0"/>
          <w:sz w:val="24"/>
          <w:szCs w:val="24"/>
          <w:lang w:val="hy-AM"/>
        </w:rPr>
        <w:t>2</w:t>
      </w:r>
      <w:r w:rsidR="00931F15" w:rsidRPr="00931F15">
        <w:rPr>
          <w:rFonts w:ascii="GHEA Grapalat" w:hAnsi="GHEA Grapalat"/>
          <w:i w:val="0"/>
          <w:sz w:val="24"/>
          <w:szCs w:val="24"/>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C77C7" w:rsidRPr="004C77C7">
        <w:rPr>
          <w:rFonts w:ascii="GHEA Grapalat" w:hAnsi="GHEA Grapalat"/>
        </w:rPr>
        <w:t xml:space="preserve"> </w:t>
      </w:r>
      <w:r w:rsidR="004C77C7" w:rsidRPr="004C77C7">
        <w:rPr>
          <w:rFonts w:ascii="GHEA Grapalat" w:hAnsi="GHEA Grapalat"/>
          <w:i w:val="0"/>
          <w:iCs/>
          <w:sz w:val="24"/>
          <w:szCs w:val="24"/>
          <w:lang w:val="en-US"/>
        </w:rPr>
        <w:t>N</w:t>
      </w:r>
      <w:r w:rsidR="004C77C7" w:rsidRPr="004C77C7">
        <w:rPr>
          <w:rFonts w:ascii="GHEA Grapalat" w:hAnsi="GHEA Grapalat"/>
          <w:i w:val="0"/>
          <w:iCs/>
          <w:sz w:val="24"/>
          <w:szCs w:val="24"/>
        </w:rPr>
        <w:t>1</w:t>
      </w:r>
      <w:r w:rsidR="004C77C7" w:rsidRPr="009044F1">
        <w:rPr>
          <w:rFonts w:ascii="GHEA Grapalat" w:hAnsi="GHEA Grapalat"/>
          <w:i w:val="0"/>
          <w:sz w:val="24"/>
          <w:szCs w:val="24"/>
        </w:rPr>
        <w:t xml:space="preserve"> </w:t>
      </w:r>
      <w:r w:rsidRPr="009044F1">
        <w:rPr>
          <w:rFonts w:ascii="GHEA Grapalat" w:hAnsi="GHEA Grapalat"/>
          <w:i w:val="0"/>
          <w:sz w:val="24"/>
          <w:szCs w:val="24"/>
        </w:rPr>
        <w:t xml:space="preserve">" </w:t>
      </w:r>
    </w:p>
    <w:p w14:paraId="3D727976" w14:textId="48840552"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67528">
        <w:rPr>
          <w:rFonts w:ascii="GHEA Grapalat" w:hAnsi="GHEA Grapalat"/>
          <w:i w:val="0"/>
          <w:sz w:val="24"/>
          <w:szCs w:val="24"/>
        </w:rPr>
        <w:t>G41HD-GHAPZB-26/01</w:t>
      </w:r>
    </w:p>
    <w:p w14:paraId="6BAA6953"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3977D9B" w14:textId="7E2FD187" w:rsidR="004C77C7" w:rsidRDefault="00642EFE" w:rsidP="004C77C7">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4C77C7">
        <w:rPr>
          <w:rFonts w:ascii="GHEA Grapalat" w:hAnsi="GHEA Grapalat"/>
          <w:iCs/>
          <w:spacing w:val="6"/>
          <w:lang w:val="hy-AM"/>
        </w:rPr>
        <w:t>«</w:t>
      </w:r>
      <w:r w:rsidR="00185C98">
        <w:rPr>
          <w:rFonts w:ascii="GHEA Grapalat" w:hAnsi="GHEA Grapalat"/>
          <w:i w:val="0"/>
          <w:iCs/>
          <w:sz w:val="24"/>
          <w:szCs w:val="24"/>
          <w:lang w:val="hy-AM"/>
        </w:rPr>
        <w:t>ОСНОВНАЯ ШКОЛА 41 В ГЮМРИ</w:t>
      </w:r>
      <w:r w:rsidR="004C77C7">
        <w:rPr>
          <w:rFonts w:ascii="GHEA Grapalat" w:hAnsi="GHEA Grapalat"/>
          <w:i w:val="0"/>
          <w:iCs/>
          <w:lang w:val="hy-AM"/>
        </w:rPr>
        <w:t xml:space="preserve">» </w:t>
      </w:r>
      <w:r w:rsidR="004C77C7">
        <w:rPr>
          <w:rFonts w:ascii="GHEA Grapalat" w:hAnsi="GHEA Grapalat"/>
          <w:i w:val="0"/>
          <w:iCs/>
          <w:sz w:val="22"/>
          <w:szCs w:val="22"/>
          <w:lang w:val="hy-AM"/>
        </w:rPr>
        <w:t>ГНКО</w:t>
      </w:r>
      <w:r w:rsidR="004C77C7">
        <w:rPr>
          <w:rFonts w:ascii="GHEA Grapalat" w:hAnsi="GHEA Grapalat"/>
          <w:i w:val="0"/>
          <w:sz w:val="24"/>
          <w:szCs w:val="24"/>
        </w:rPr>
        <w:t>, находящийся по адресу:</w:t>
      </w:r>
      <w:r w:rsidR="004C77C7">
        <w:rPr>
          <w:rFonts w:ascii="GHEA Grapalat" w:hAnsi="GHEA Grapalat"/>
          <w:i w:val="0"/>
          <w:iCs/>
          <w:sz w:val="24"/>
          <w:szCs w:val="24"/>
        </w:rPr>
        <w:t xml:space="preserve"> РА</w:t>
      </w:r>
      <w:r w:rsidR="004C77C7">
        <w:rPr>
          <w:rFonts w:ascii="GHEA Grapalat" w:hAnsi="GHEA Grapalat"/>
          <w:lang w:val="hy-AM"/>
        </w:rPr>
        <w:t xml:space="preserve"> </w:t>
      </w:r>
      <w:r w:rsidR="004C77C7">
        <w:rPr>
          <w:rFonts w:ascii="GHEA Grapalat" w:hAnsi="GHEA Grapalat"/>
          <w:i w:val="0"/>
          <w:sz w:val="24"/>
          <w:szCs w:val="24"/>
        </w:rPr>
        <w:t xml:space="preserve">Ширакская область, </w:t>
      </w:r>
      <w:r w:rsidR="00185C98">
        <w:rPr>
          <w:rFonts w:ascii="GHEA Grapalat" w:hAnsi="GHEA Grapalat"/>
          <w:i w:val="0"/>
          <w:sz w:val="24"/>
          <w:szCs w:val="24"/>
        </w:rPr>
        <w:t xml:space="preserve">Г. Гюмри Ул.  </w:t>
      </w:r>
      <w:proofErr w:type="gramStart"/>
      <w:r w:rsidR="00185C98">
        <w:rPr>
          <w:rFonts w:ascii="GHEA Grapalat" w:hAnsi="GHEA Grapalat"/>
          <w:i w:val="0"/>
          <w:sz w:val="24"/>
          <w:szCs w:val="24"/>
        </w:rPr>
        <w:t>Чаренца  4</w:t>
      </w:r>
      <w:proofErr w:type="gramEnd"/>
      <w:r w:rsidR="001206DC">
        <w:rPr>
          <w:rFonts w:ascii="GHEA Grapalat" w:hAnsi="GHEA Grapalat"/>
          <w:i w:val="0"/>
          <w:sz w:val="24"/>
          <w:szCs w:val="24"/>
        </w:rPr>
        <w:t xml:space="preserve"> </w:t>
      </w:r>
      <w:r w:rsidR="004C77C7">
        <w:rPr>
          <w:rFonts w:ascii="GHEA Grapalat" w:hAnsi="GHEA Grapalat"/>
          <w:i w:val="0"/>
          <w:sz w:val="24"/>
          <w:szCs w:val="24"/>
        </w:rPr>
        <w:t xml:space="preserve"> </w:t>
      </w:r>
      <w:r w:rsidR="004C77C7">
        <w:rPr>
          <w:rFonts w:ascii="GHEA Grapalat" w:hAnsi="GHEA Grapalat"/>
          <w:i w:val="0"/>
          <w:sz w:val="16"/>
          <w:szCs w:val="16"/>
        </w:rPr>
        <w:t xml:space="preserve"> </w:t>
      </w:r>
      <w:r w:rsidR="004C77C7">
        <w:rPr>
          <w:rFonts w:ascii="GHEA Grapalat" w:hAnsi="GHEA Grapalat"/>
          <w:i w:val="0"/>
          <w:sz w:val="24"/>
          <w:szCs w:val="24"/>
        </w:rPr>
        <w:t>объявляет запрос котировки, который проводится одним этапом.</w:t>
      </w:r>
    </w:p>
    <w:p w14:paraId="65BA5EE0" w14:textId="77777777" w:rsidR="00782D60" w:rsidRPr="00782D60" w:rsidRDefault="004C77C7" w:rsidP="004C77C7">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00A20B69" w:rsidRPr="009044F1">
        <w:rPr>
          <w:rFonts w:ascii="GHEA Grapalat" w:hAnsi="GHEA Grapalat"/>
          <w:i w:val="0"/>
          <w:sz w:val="24"/>
          <w:szCs w:val="24"/>
        </w:rPr>
        <w:t>, в</w:t>
      </w:r>
      <w:r w:rsidR="00782D60">
        <w:rPr>
          <w:rFonts w:ascii="Courier New" w:hAnsi="Courier New" w:cs="Courier New"/>
          <w:i w:val="0"/>
          <w:sz w:val="24"/>
          <w:szCs w:val="24"/>
          <w:lang w:val="en-US"/>
        </w:rPr>
        <w:t> </w:t>
      </w:r>
      <w:r w:rsidR="00A20B69"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00A20B69" w:rsidRPr="00782D60">
        <w:rPr>
          <w:rFonts w:ascii="GHEA Grapalat" w:hAnsi="GHEA Grapalat"/>
          <w:i w:val="0"/>
          <w:spacing w:val="6"/>
          <w:sz w:val="24"/>
          <w:szCs w:val="24"/>
        </w:rPr>
        <w:t xml:space="preserve">порядке будет предложено заключить договор на поставку </w:t>
      </w:r>
    </w:p>
    <w:p w14:paraId="39D6A0BA" w14:textId="77777777" w:rsidR="00341A74" w:rsidRPr="003A1EBB" w:rsidRDefault="004C77C7" w:rsidP="00B46D58">
      <w:pPr>
        <w:pStyle w:val="a3"/>
        <w:widowControl w:val="0"/>
        <w:spacing w:line="240" w:lineRule="auto"/>
        <w:ind w:firstLine="0"/>
        <w:rPr>
          <w:rFonts w:ascii="GHEA Grapalat" w:hAnsi="GHEA Grapalat"/>
          <w:i w:val="0"/>
          <w:sz w:val="24"/>
          <w:szCs w:val="24"/>
        </w:rPr>
      </w:pPr>
      <w:r>
        <w:rPr>
          <w:rFonts w:ascii="GHEA Grapalat" w:hAnsi="GHEA Grapalat"/>
          <w:b/>
          <w:bCs/>
          <w:iCs/>
          <w:highlight w:val="yellow"/>
        </w:rPr>
        <w:t>Пищевых Продуктов</w:t>
      </w:r>
      <w:r>
        <w:rPr>
          <w:rFonts w:ascii="GHEA Grapalat" w:hAnsi="GHEA Grapalat"/>
          <w:iCs/>
          <w:lang w:val="hy-AM"/>
        </w:rPr>
        <w:t xml:space="preserve"> </w:t>
      </w:r>
      <w:r w:rsidR="00782D60">
        <w:rPr>
          <w:rFonts w:ascii="GHEA Grapalat" w:hAnsi="GHEA Grapalat"/>
          <w:i w:val="0"/>
          <w:sz w:val="24"/>
          <w:szCs w:val="24"/>
        </w:rPr>
        <w:t>_ (далее — договор).</w:t>
      </w:r>
    </w:p>
    <w:p w14:paraId="79E0C1E1"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E7ACB6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BFD8C2D" w14:textId="77777777" w:rsidR="00D77AD7" w:rsidRDefault="00052084" w:rsidP="00D77AD7">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D77AD7">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48F7A44A" w14:textId="77777777" w:rsidR="00D77AD7" w:rsidRDefault="00D77AD7" w:rsidP="00D77AD7">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D4EA43C" w14:textId="77777777" w:rsidR="00D77AD7" w:rsidRDefault="00D77AD7" w:rsidP="00D77AD7">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B89C2DE" w14:textId="4CFF8C9B" w:rsidR="003F6ED1" w:rsidRPr="000F11E5" w:rsidRDefault="003F6ED1" w:rsidP="00D77AD7">
      <w:pPr>
        <w:pStyle w:val="a3"/>
        <w:widowControl w:val="0"/>
        <w:spacing w:after="160"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1F05BA0F" w14:textId="7DE1B7DA" w:rsidR="003F6ED1" w:rsidRPr="000F11E5" w:rsidRDefault="00185C98" w:rsidP="004C77C7">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lastRenderedPageBreak/>
        <w:t xml:space="preserve">Г. Гюмри Ул.  </w:t>
      </w:r>
      <w:proofErr w:type="gramStart"/>
      <w:r>
        <w:rPr>
          <w:rFonts w:ascii="GHEA Grapalat" w:hAnsi="GHEA Grapalat"/>
          <w:i w:val="0"/>
          <w:sz w:val="24"/>
          <w:szCs w:val="24"/>
        </w:rPr>
        <w:t>Чаренца  4</w:t>
      </w:r>
      <w:proofErr w:type="gramEnd"/>
      <w:r w:rsidR="0050782A">
        <w:rPr>
          <w:rFonts w:ascii="GHEA Grapalat" w:hAnsi="GHEA Grapalat"/>
          <w:i w:val="0"/>
          <w:sz w:val="24"/>
          <w:szCs w:val="24"/>
        </w:rPr>
        <w:t xml:space="preserve">  </w:t>
      </w:r>
      <w:r w:rsidR="0050782A">
        <w:rPr>
          <w:rFonts w:ascii="GHEA Grapalat" w:hAnsi="GHEA Grapalat"/>
          <w:i w:val="0"/>
          <w:sz w:val="16"/>
          <w:szCs w:val="16"/>
        </w:rPr>
        <w:t xml:space="preserve"> </w:t>
      </w:r>
      <w:r w:rsidR="003F6ED1" w:rsidRPr="000F0CA8">
        <w:rPr>
          <w:rFonts w:ascii="GHEA Grapalat" w:hAnsi="GHEA Grapalat"/>
          <w:i w:val="0"/>
          <w:sz w:val="24"/>
          <w:szCs w:val="24"/>
        </w:rPr>
        <w:t xml:space="preserve">в документарной форме, до </w:t>
      </w:r>
      <w:r w:rsidR="00811795">
        <w:rPr>
          <w:rFonts w:ascii="GHEA Grapalat" w:hAnsi="GHEA Grapalat"/>
          <w:i w:val="0"/>
          <w:sz w:val="24"/>
          <w:szCs w:val="24"/>
          <w:lang w:val="hy-AM"/>
        </w:rPr>
        <w:t>11։30</w:t>
      </w:r>
      <w:r w:rsidR="000A2D07" w:rsidRPr="000A2D07">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4354F">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14:paraId="39BF8B38" w14:textId="4A148324"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185C98">
        <w:rPr>
          <w:rFonts w:ascii="GHEA Grapalat" w:hAnsi="GHEA Grapalat"/>
          <w:i w:val="0"/>
          <w:iCs/>
          <w:sz w:val="24"/>
          <w:szCs w:val="24"/>
        </w:rPr>
        <w:t xml:space="preserve">Г. Гюмри Ул.  </w:t>
      </w:r>
      <w:proofErr w:type="gramStart"/>
      <w:r w:rsidR="00185C98">
        <w:rPr>
          <w:rFonts w:ascii="GHEA Grapalat" w:hAnsi="GHEA Grapalat"/>
          <w:i w:val="0"/>
          <w:iCs/>
          <w:sz w:val="24"/>
          <w:szCs w:val="24"/>
        </w:rPr>
        <w:t>Чаренца  4</w:t>
      </w:r>
      <w:proofErr w:type="gramEnd"/>
      <w:r w:rsidR="001206DC" w:rsidRPr="001206DC">
        <w:rPr>
          <w:rFonts w:ascii="GHEA Grapalat" w:hAnsi="GHEA Grapalat"/>
          <w:i w:val="0"/>
          <w:iCs/>
          <w:sz w:val="24"/>
          <w:szCs w:val="24"/>
        </w:rPr>
        <w:t xml:space="preserve">  </w:t>
      </w:r>
      <w:r w:rsidR="00811795">
        <w:rPr>
          <w:rFonts w:ascii="GHEA Grapalat" w:hAnsi="GHEA Grapalat"/>
          <w:i w:val="0"/>
          <w:iCs/>
          <w:sz w:val="24"/>
          <w:szCs w:val="24"/>
          <w:u w:val="single"/>
          <w:lang w:val="hy-AM"/>
        </w:rPr>
        <w:t>11։30</w:t>
      </w:r>
      <w:r w:rsidR="004030EC">
        <w:rPr>
          <w:rFonts w:ascii="GHEA Grapalat" w:hAnsi="GHEA Grapalat"/>
          <w:i w:val="0"/>
          <w:iCs/>
          <w:sz w:val="24"/>
          <w:szCs w:val="24"/>
          <w:u w:val="single"/>
          <w:lang w:val="hy-AM"/>
        </w:rPr>
        <w:t xml:space="preserve"> </w:t>
      </w:r>
      <w:r>
        <w:rPr>
          <w:rFonts w:ascii="GHEA Grapalat" w:hAnsi="GHEA Grapalat"/>
          <w:i w:val="0"/>
          <w:sz w:val="24"/>
          <w:szCs w:val="24"/>
        </w:rPr>
        <w:t>часов "</w:t>
      </w:r>
      <w:r w:rsidR="00D77AD7">
        <w:rPr>
          <w:rFonts w:ascii="GHEA Grapalat" w:hAnsi="GHEA Grapalat"/>
          <w:i w:val="0"/>
          <w:sz w:val="24"/>
          <w:szCs w:val="24"/>
        </w:rPr>
        <w:t>1</w:t>
      </w:r>
      <w:r w:rsidR="00811795">
        <w:rPr>
          <w:rFonts w:ascii="GHEA Grapalat" w:hAnsi="GHEA Grapalat"/>
          <w:i w:val="0"/>
          <w:sz w:val="24"/>
          <w:szCs w:val="24"/>
          <w:lang w:val="hy-AM"/>
        </w:rPr>
        <w:t>8</w:t>
      </w:r>
      <w:r>
        <w:rPr>
          <w:rFonts w:ascii="GHEA Grapalat" w:hAnsi="GHEA Grapalat"/>
          <w:i w:val="0"/>
          <w:sz w:val="24"/>
          <w:szCs w:val="24"/>
        </w:rPr>
        <w:t>" "</w:t>
      </w:r>
      <w:r w:rsidR="00811795">
        <w:rPr>
          <w:rFonts w:ascii="GHEA Grapalat" w:hAnsi="GHEA Grapalat"/>
          <w:i w:val="0"/>
          <w:sz w:val="24"/>
          <w:szCs w:val="24"/>
          <w:lang w:val="hy-AM"/>
        </w:rPr>
        <w:t>12</w:t>
      </w:r>
      <w:r>
        <w:rPr>
          <w:rFonts w:ascii="GHEA Grapalat" w:hAnsi="GHEA Grapalat"/>
          <w:i w:val="0"/>
          <w:sz w:val="24"/>
          <w:szCs w:val="24"/>
        </w:rPr>
        <w:t>" "</w:t>
      </w:r>
      <w:r w:rsidR="001F1C65">
        <w:rPr>
          <w:rFonts w:ascii="GHEA Grapalat" w:hAnsi="GHEA Grapalat"/>
          <w:i w:val="0"/>
          <w:sz w:val="24"/>
          <w:szCs w:val="24"/>
          <w:lang w:val="hy-AM"/>
        </w:rPr>
        <w:t>2025</w:t>
      </w:r>
      <w:r>
        <w:rPr>
          <w:rFonts w:ascii="GHEA Grapalat" w:hAnsi="GHEA Grapalat"/>
          <w:i w:val="0"/>
          <w:sz w:val="24"/>
          <w:szCs w:val="24"/>
        </w:rPr>
        <w:t>".</w:t>
      </w:r>
    </w:p>
    <w:p w14:paraId="044CBEE9"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7254D43" w14:textId="276F373D" w:rsidR="00E4354F" w:rsidRDefault="00D77AD7" w:rsidP="00E4354F">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Арман Петросян</w:t>
      </w:r>
      <w:r w:rsidR="00E4354F">
        <w:rPr>
          <w:rFonts w:ascii="Cambria Math" w:hAnsi="Cambria Math"/>
          <w:i w:val="0"/>
          <w:iCs/>
          <w:sz w:val="24"/>
          <w:szCs w:val="24"/>
          <w:lang w:val="hy-AM"/>
        </w:rPr>
        <w:t>․</w:t>
      </w:r>
      <w:r w:rsidR="00E4354F">
        <w:rPr>
          <w:rFonts w:ascii="GHEA Grapalat" w:hAnsi="GHEA Grapalat"/>
          <w:i w:val="0"/>
          <w:iCs/>
          <w:sz w:val="24"/>
          <w:szCs w:val="24"/>
        </w:rPr>
        <w:t xml:space="preserve"> </w:t>
      </w:r>
    </w:p>
    <w:p w14:paraId="4D11DA2E" w14:textId="18E1460B" w:rsidR="00E4354F" w:rsidRDefault="00E4354F" w:rsidP="00E4354F">
      <w:pPr>
        <w:pStyle w:val="a3"/>
        <w:widowControl w:val="0"/>
        <w:spacing w:after="160"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i w:val="0"/>
          <w:iCs/>
          <w:lang w:val="hy-AM"/>
        </w:rPr>
        <w:t xml:space="preserve">+374 </w:t>
      </w:r>
      <w:r w:rsidR="00D77AD7">
        <w:rPr>
          <w:rFonts w:ascii="GHEA Grapalat" w:hAnsi="GHEA Grapalat"/>
          <w:i w:val="0"/>
          <w:iCs/>
        </w:rPr>
        <w:t>44</w:t>
      </w:r>
      <w:r>
        <w:rPr>
          <w:rFonts w:ascii="GHEA Grapalat" w:hAnsi="GHEA Grapalat"/>
          <w:i w:val="0"/>
          <w:iCs/>
          <w:lang w:val="hy-AM"/>
        </w:rPr>
        <w:t xml:space="preserve"> 99 33 31</w:t>
      </w:r>
    </w:p>
    <w:p w14:paraId="40EC048E" w14:textId="77777777" w:rsidR="00E4354F" w:rsidRDefault="00E4354F" w:rsidP="00E4354F">
      <w:pPr>
        <w:pStyle w:val="a3"/>
        <w:widowControl w:val="0"/>
        <w:spacing w:after="160" w:line="240" w:lineRule="auto"/>
        <w:ind w:left="1701" w:firstLine="0"/>
        <w:jc w:val="left"/>
        <w:rPr>
          <w:rFonts w:ascii="GHEA Grapalat" w:hAnsi="GHEA Grapalat"/>
          <w:i w:val="0"/>
          <w:iCs/>
          <w:sz w:val="24"/>
          <w:szCs w:val="24"/>
          <w:u w:val="single"/>
        </w:rPr>
      </w:pPr>
      <w:r>
        <w:rPr>
          <w:rFonts w:ascii="GHEA Grapalat" w:hAnsi="GHEA Grapalat"/>
          <w:i w:val="0"/>
          <w:sz w:val="24"/>
          <w:szCs w:val="24"/>
        </w:rPr>
        <w:t xml:space="preserve">Электронная почта </w:t>
      </w:r>
      <w:hyperlink r:id="rId8" w:history="1">
        <w:r>
          <w:rPr>
            <w:rStyle w:val="a9"/>
            <w:rFonts w:ascii="GHEA Grapalat" w:hAnsi="GHEA Grapalat"/>
            <w:i w:val="0"/>
            <w:iCs/>
            <w:lang w:val="af-ZA"/>
          </w:rPr>
          <w:t>smartbidcons@gmail.com</w:t>
        </w:r>
      </w:hyperlink>
    </w:p>
    <w:p w14:paraId="3977A05D" w14:textId="5E4E99DF" w:rsidR="00915A97" w:rsidRPr="00E4354F" w:rsidRDefault="00E4354F" w:rsidP="00E4354F">
      <w:pPr>
        <w:pStyle w:val="a3"/>
        <w:widowControl w:val="0"/>
        <w:spacing w:after="160" w:line="240" w:lineRule="auto"/>
        <w:rPr>
          <w:rFonts w:ascii="GHEA Grapalat" w:hAnsi="GHEA Grapalat"/>
          <w:i w:val="0"/>
          <w:iCs/>
          <w:sz w:val="16"/>
          <w:szCs w:val="16"/>
        </w:rPr>
      </w:pPr>
      <w:r w:rsidRPr="00E4354F">
        <w:rPr>
          <w:rFonts w:ascii="GHEA Grapalat" w:hAnsi="GHEA Grapalat"/>
          <w:i w:val="0"/>
          <w:iCs/>
          <w:sz w:val="24"/>
          <w:szCs w:val="24"/>
        </w:rPr>
        <w:t xml:space="preserve">Заказчик </w:t>
      </w:r>
      <w:r w:rsidRPr="00E4354F">
        <w:rPr>
          <w:rFonts w:ascii="GHEA Grapalat" w:hAnsi="GHEA Grapalat"/>
          <w:i w:val="0"/>
          <w:iCs/>
          <w:spacing w:val="6"/>
          <w:sz w:val="24"/>
          <w:szCs w:val="24"/>
          <w:lang w:val="hy-AM"/>
        </w:rPr>
        <w:t>«</w:t>
      </w:r>
      <w:r w:rsidR="00185C98">
        <w:rPr>
          <w:rFonts w:ascii="GHEA Grapalat" w:hAnsi="GHEA Grapalat"/>
          <w:i w:val="0"/>
          <w:iCs/>
          <w:sz w:val="24"/>
          <w:szCs w:val="24"/>
          <w:lang w:val="hy-AM"/>
        </w:rPr>
        <w:t>ОСНОВНАЯ ШКОЛА 41 В ГЮМРИ</w:t>
      </w:r>
      <w:proofErr w:type="gramStart"/>
      <w:r w:rsidRPr="00E4354F">
        <w:rPr>
          <w:rFonts w:ascii="GHEA Grapalat" w:hAnsi="GHEA Grapalat"/>
          <w:i w:val="0"/>
          <w:iCs/>
          <w:sz w:val="24"/>
          <w:szCs w:val="24"/>
          <w:lang w:val="hy-AM"/>
        </w:rPr>
        <w:t>» ,</w:t>
      </w:r>
      <w:proofErr w:type="gramEnd"/>
      <w:r w:rsidRPr="00E4354F">
        <w:rPr>
          <w:rFonts w:ascii="GHEA Grapalat" w:hAnsi="GHEA Grapalat"/>
          <w:i w:val="0"/>
          <w:iCs/>
          <w:sz w:val="24"/>
          <w:szCs w:val="24"/>
          <w:lang w:val="hy-AM"/>
        </w:rPr>
        <w:t xml:space="preserve"> ГНКО</w:t>
      </w:r>
      <w:r w:rsidRPr="00E4354F">
        <w:rPr>
          <w:rFonts w:ascii="GHEA Grapalat" w:hAnsi="GHEA Grapalat" w:cs="Sylfaen"/>
          <w:b/>
          <w:i w:val="0"/>
          <w:iCs/>
          <w:sz w:val="24"/>
          <w:szCs w:val="24"/>
        </w:rPr>
        <w:t xml:space="preserve"> </w:t>
      </w:r>
      <w:r w:rsidR="00915A97" w:rsidRPr="00E4354F">
        <w:rPr>
          <w:rFonts w:ascii="GHEA Grapalat" w:hAnsi="GHEA Grapalat" w:cs="Sylfaen"/>
          <w:b/>
          <w:i w:val="0"/>
          <w:iCs/>
        </w:rPr>
        <w:br w:type="page"/>
      </w:r>
    </w:p>
    <w:p w14:paraId="3D4FF563"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89D0C56" w14:textId="47E520B0" w:rsidR="00096865" w:rsidRPr="009044F1" w:rsidRDefault="005D7731" w:rsidP="00E4611C">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267528">
        <w:rPr>
          <w:rFonts w:ascii="GHEA Grapalat" w:hAnsi="GHEA Grapalat"/>
          <w:i/>
        </w:rPr>
        <w:t>G41HD-GHAPZB-26/01</w:t>
      </w:r>
      <w:r w:rsidR="00096865" w:rsidRPr="009044F1">
        <w:rPr>
          <w:rFonts w:ascii="GHEA Grapalat" w:hAnsi="GHEA Grapalat"/>
          <w:i/>
        </w:rPr>
        <w:t xml:space="preserve"> </w:t>
      </w:r>
      <w:r w:rsidR="001B32D9" w:rsidRPr="001B32D9">
        <w:rPr>
          <w:rFonts w:ascii="GHEA Grapalat" w:hAnsi="GHEA Grapalat" w:cs="Times Armenian"/>
          <w:i/>
        </w:rPr>
        <w:br/>
      </w:r>
      <w:r w:rsidR="00E4354F">
        <w:rPr>
          <w:rFonts w:ascii="GHEA Grapalat" w:hAnsi="GHEA Grapalat"/>
          <w:i/>
        </w:rPr>
        <w:t xml:space="preserve">№ 1 от </w:t>
      </w:r>
      <w:r w:rsidR="00811795">
        <w:rPr>
          <w:rFonts w:ascii="GHEA Grapalat" w:hAnsi="GHEA Grapalat"/>
          <w:i/>
          <w:lang w:val="hy-AM"/>
        </w:rPr>
        <w:t>11</w:t>
      </w:r>
      <w:r w:rsidR="008B18F7" w:rsidRPr="008B18F7">
        <w:rPr>
          <w:rFonts w:ascii="GHEA Grapalat" w:hAnsi="GHEA Grapalat"/>
          <w:i/>
        </w:rPr>
        <w:t>.</w:t>
      </w:r>
      <w:r w:rsidR="00811795">
        <w:rPr>
          <w:rFonts w:ascii="GHEA Grapalat" w:hAnsi="GHEA Grapalat"/>
          <w:i/>
          <w:lang w:val="hy-AM"/>
        </w:rPr>
        <w:t>12</w:t>
      </w:r>
      <w:r w:rsidR="00E4611C" w:rsidRPr="00B3158E">
        <w:rPr>
          <w:rFonts w:ascii="GHEA Grapalat" w:hAnsi="GHEA Grapalat"/>
          <w:i/>
        </w:rPr>
        <w:t>.</w:t>
      </w:r>
      <w:r w:rsidR="00E4354F">
        <w:rPr>
          <w:rFonts w:ascii="GHEA Grapalat" w:hAnsi="GHEA Grapalat"/>
          <w:i/>
        </w:rPr>
        <w:t xml:space="preserve"> 202</w:t>
      </w:r>
      <w:r w:rsidR="00D77AD7">
        <w:rPr>
          <w:rFonts w:ascii="GHEA Grapalat" w:hAnsi="GHEA Grapalat"/>
          <w:i/>
        </w:rPr>
        <w:t>5</w:t>
      </w:r>
      <w:r w:rsidR="00E4354F">
        <w:rPr>
          <w:rFonts w:ascii="GHEA Grapalat" w:hAnsi="GHEA Grapalat"/>
          <w:i/>
        </w:rPr>
        <w:t>г</w:t>
      </w:r>
      <w:r w:rsidR="00096865" w:rsidRPr="009044F1">
        <w:rPr>
          <w:rFonts w:ascii="GHEA Grapalat" w:hAnsi="GHEA Grapalat"/>
          <w:i/>
        </w:rPr>
        <w:t>.</w:t>
      </w:r>
    </w:p>
    <w:p w14:paraId="0BEEFB90" w14:textId="77777777" w:rsidR="00096865" w:rsidRPr="003A1EBB" w:rsidRDefault="00096865" w:rsidP="00B46D58">
      <w:pPr>
        <w:pStyle w:val="aa"/>
        <w:widowControl w:val="0"/>
        <w:spacing w:after="160"/>
        <w:ind w:right="-7" w:firstLine="567"/>
        <w:jc w:val="center"/>
        <w:rPr>
          <w:rFonts w:ascii="GHEA Grapalat" w:hAnsi="GHEA Grapalat"/>
        </w:rPr>
      </w:pPr>
    </w:p>
    <w:p w14:paraId="6A357F41" w14:textId="77777777" w:rsidR="000763E5" w:rsidRPr="003A1EBB" w:rsidRDefault="000763E5" w:rsidP="00B46D58">
      <w:pPr>
        <w:pStyle w:val="aa"/>
        <w:widowControl w:val="0"/>
        <w:spacing w:after="160"/>
        <w:ind w:right="-7" w:firstLine="567"/>
        <w:jc w:val="center"/>
        <w:rPr>
          <w:rFonts w:ascii="GHEA Grapalat" w:hAnsi="GHEA Grapalat"/>
        </w:rPr>
      </w:pPr>
    </w:p>
    <w:p w14:paraId="215FC671" w14:textId="15C1AF36" w:rsidR="00E4354F" w:rsidRDefault="00E4354F" w:rsidP="00E4354F">
      <w:pPr>
        <w:pStyle w:val="aa"/>
        <w:widowControl w:val="0"/>
        <w:spacing w:after="160"/>
        <w:ind w:right="-7" w:firstLine="567"/>
        <w:jc w:val="center"/>
        <w:rPr>
          <w:rFonts w:ascii="GHEA Grapalat" w:hAnsi="GHEA Grapalat"/>
          <w:iCs/>
        </w:rPr>
      </w:pPr>
      <w:r>
        <w:rPr>
          <w:rFonts w:ascii="GHEA Grapalat" w:hAnsi="GHEA Grapalat"/>
          <w:lang w:val="hy-AM"/>
        </w:rPr>
        <w:t>«</w:t>
      </w:r>
      <w:r w:rsidR="00185C98">
        <w:rPr>
          <w:rFonts w:ascii="GHEA Grapalat" w:hAnsi="GHEA Grapalat"/>
          <w:iCs/>
          <w:lang w:val="hy-AM"/>
        </w:rPr>
        <w:t>ОСНОВНАЯ ШКОЛА 41 В ГЮМРИ</w:t>
      </w:r>
      <w:r>
        <w:rPr>
          <w:rFonts w:ascii="GHEA Grapalat" w:hAnsi="GHEA Grapalat"/>
          <w:iCs/>
          <w:lang w:val="hy-AM"/>
        </w:rPr>
        <w:t>»  ГНКО</w:t>
      </w:r>
    </w:p>
    <w:p w14:paraId="724CB11E" w14:textId="77777777" w:rsidR="00E4354F" w:rsidRDefault="00E4354F" w:rsidP="00E4354F">
      <w:pPr>
        <w:pStyle w:val="aa"/>
        <w:widowControl w:val="0"/>
        <w:spacing w:after="160"/>
        <w:ind w:right="-7" w:firstLine="567"/>
        <w:jc w:val="center"/>
        <w:rPr>
          <w:rFonts w:ascii="GHEA Grapalat" w:hAnsi="GHEA Grapalat"/>
        </w:rPr>
      </w:pPr>
    </w:p>
    <w:p w14:paraId="0333C476" w14:textId="77777777" w:rsidR="00E4354F" w:rsidRDefault="00E4354F" w:rsidP="00E4354F">
      <w:pPr>
        <w:pStyle w:val="aa"/>
        <w:widowControl w:val="0"/>
        <w:spacing w:after="160"/>
        <w:ind w:right="-7" w:firstLine="567"/>
        <w:jc w:val="center"/>
        <w:rPr>
          <w:rFonts w:ascii="GHEA Grapalat" w:hAnsi="GHEA Grapalat"/>
        </w:rPr>
      </w:pPr>
    </w:p>
    <w:p w14:paraId="7404A061" w14:textId="77777777" w:rsidR="00E4354F" w:rsidRDefault="00E4354F" w:rsidP="00E4354F">
      <w:pPr>
        <w:pStyle w:val="aa"/>
        <w:widowControl w:val="0"/>
        <w:spacing w:after="160"/>
        <w:ind w:right="-7" w:firstLine="567"/>
        <w:jc w:val="center"/>
        <w:rPr>
          <w:rFonts w:ascii="GHEA Grapalat" w:hAnsi="GHEA Grapalat"/>
        </w:rPr>
      </w:pPr>
    </w:p>
    <w:p w14:paraId="7089AE50" w14:textId="77777777" w:rsidR="00E4354F" w:rsidRDefault="00E4354F" w:rsidP="00E4354F">
      <w:pPr>
        <w:pStyle w:val="aa"/>
        <w:widowControl w:val="0"/>
        <w:spacing w:after="160"/>
        <w:ind w:right="-7" w:firstLine="567"/>
        <w:jc w:val="center"/>
        <w:rPr>
          <w:rFonts w:ascii="GHEA Grapalat" w:hAnsi="GHEA Grapalat" w:cs="Sylfaen"/>
        </w:rPr>
      </w:pPr>
      <w:r>
        <w:rPr>
          <w:rFonts w:ascii="GHEA Grapalat" w:hAnsi="GHEA Grapalat"/>
        </w:rPr>
        <w:t>ПРИГЛАШЕНИЕ</w:t>
      </w:r>
    </w:p>
    <w:p w14:paraId="6CF11464" w14:textId="77777777" w:rsidR="00E4354F" w:rsidRDefault="00E4354F" w:rsidP="00E4354F">
      <w:pPr>
        <w:pStyle w:val="aa"/>
        <w:widowControl w:val="0"/>
        <w:spacing w:after="160"/>
        <w:ind w:right="-7" w:firstLine="567"/>
        <w:jc w:val="center"/>
        <w:rPr>
          <w:rFonts w:ascii="GHEA Grapalat" w:hAnsi="GHEA Grapalat" w:cs="Sylfaen"/>
        </w:rPr>
      </w:pPr>
    </w:p>
    <w:p w14:paraId="77A83EBB" w14:textId="77777777" w:rsidR="00E4354F" w:rsidRDefault="00E4354F" w:rsidP="00E4354F">
      <w:pPr>
        <w:pStyle w:val="aa"/>
        <w:widowControl w:val="0"/>
        <w:spacing w:after="160"/>
        <w:ind w:right="-7" w:firstLine="567"/>
        <w:jc w:val="center"/>
        <w:rPr>
          <w:rFonts w:ascii="GHEA Grapalat" w:hAnsi="GHEA Grapalat" w:cs="Sylfaen"/>
        </w:rPr>
      </w:pPr>
    </w:p>
    <w:p w14:paraId="0C7B7643" w14:textId="2D2AC333" w:rsidR="00E4354F" w:rsidRDefault="00E4354F" w:rsidP="00E4354F">
      <w:pPr>
        <w:pStyle w:val="aa"/>
        <w:widowControl w:val="0"/>
        <w:spacing w:after="160"/>
        <w:ind w:right="-7" w:firstLine="567"/>
        <w:jc w:val="center"/>
        <w:rPr>
          <w:rFonts w:ascii="GHEA Grapalat" w:hAnsi="GHEA Grapalat"/>
          <w:iCs/>
        </w:rPr>
      </w:pPr>
      <w:r>
        <w:rPr>
          <w:rFonts w:ascii="GHEA Grapalat" w:hAnsi="GHEA Grapalat"/>
        </w:rPr>
        <w:t xml:space="preserve">НА ЗАПРОСА КОТИРОВКИ, ОБЪЯВЛЕННЫЙ С ЦЕЛЬЮ ПРИОБРЕТЕНИЯ </w:t>
      </w:r>
      <w:r>
        <w:rPr>
          <w:rFonts w:ascii="GHEA Grapalat" w:hAnsi="GHEA Grapalat"/>
          <w:lang w:val="hy-AM"/>
        </w:rPr>
        <w:t>«</w:t>
      </w:r>
      <w:r>
        <w:rPr>
          <w:rFonts w:ascii="GHEA Grapalat" w:hAnsi="GHEA Grapalat"/>
          <w:iCs/>
        </w:rPr>
        <w:t>ПИЩЕВЫХ ПРОДУКТОВ</w:t>
      </w:r>
      <w:r>
        <w:rPr>
          <w:rFonts w:ascii="GHEA Grapalat" w:hAnsi="GHEA Grapalat"/>
          <w:iCs/>
          <w:lang w:val="hy-AM"/>
        </w:rPr>
        <w:t xml:space="preserve">» </w:t>
      </w:r>
      <w:r>
        <w:rPr>
          <w:rFonts w:ascii="GHEA Grapalat" w:hAnsi="GHEA Grapalat"/>
        </w:rPr>
        <w:t xml:space="preserve">ДЛЯ НУЖД </w:t>
      </w:r>
      <w:r>
        <w:rPr>
          <w:rFonts w:ascii="GHEA Grapalat" w:hAnsi="GHEA Grapalat"/>
          <w:lang w:val="hy-AM"/>
        </w:rPr>
        <w:t>«</w:t>
      </w:r>
      <w:r w:rsidR="00185C98">
        <w:rPr>
          <w:rFonts w:ascii="GHEA Grapalat" w:hAnsi="GHEA Grapalat"/>
          <w:iCs/>
          <w:lang w:val="hy-AM"/>
        </w:rPr>
        <w:t xml:space="preserve">ОСНОВНАЯ ШКОЛА 41 В </w:t>
      </w:r>
      <w:proofErr w:type="gramStart"/>
      <w:r w:rsidR="00185C98">
        <w:rPr>
          <w:rFonts w:ascii="GHEA Grapalat" w:hAnsi="GHEA Grapalat"/>
          <w:iCs/>
          <w:lang w:val="hy-AM"/>
        </w:rPr>
        <w:t>ГЮМРИ</w:t>
      </w:r>
      <w:r>
        <w:rPr>
          <w:rFonts w:ascii="GHEA Grapalat" w:hAnsi="GHEA Grapalat"/>
          <w:iCs/>
          <w:lang w:val="hy-AM"/>
        </w:rPr>
        <w:t>»  ГНКО</w:t>
      </w:r>
      <w:proofErr w:type="gramEnd"/>
    </w:p>
    <w:p w14:paraId="77749239" w14:textId="77777777" w:rsidR="00CE0D95" w:rsidRPr="009044F1" w:rsidRDefault="00CE0D95" w:rsidP="00B46D58">
      <w:pPr>
        <w:pStyle w:val="aa"/>
        <w:widowControl w:val="0"/>
        <w:spacing w:after="160"/>
        <w:ind w:right="-7" w:firstLine="567"/>
        <w:jc w:val="center"/>
        <w:rPr>
          <w:rFonts w:ascii="GHEA Grapalat" w:hAnsi="GHEA Grapalat"/>
        </w:rPr>
      </w:pPr>
    </w:p>
    <w:p w14:paraId="4E1A8327" w14:textId="77777777" w:rsidR="00CE0D95" w:rsidRPr="009044F1" w:rsidRDefault="00CE0D95" w:rsidP="00B46D58">
      <w:pPr>
        <w:pStyle w:val="aa"/>
        <w:widowControl w:val="0"/>
        <w:spacing w:after="160"/>
        <w:ind w:right="-7" w:firstLine="567"/>
        <w:jc w:val="center"/>
        <w:rPr>
          <w:rFonts w:ascii="GHEA Grapalat" w:hAnsi="GHEA Grapalat"/>
        </w:rPr>
      </w:pPr>
    </w:p>
    <w:p w14:paraId="6A263F1D" w14:textId="77777777" w:rsidR="000763E5" w:rsidRDefault="000763E5" w:rsidP="00B46D58">
      <w:pPr>
        <w:rPr>
          <w:rFonts w:ascii="GHEA Grapalat" w:hAnsi="GHEA Grapalat"/>
        </w:rPr>
      </w:pPr>
      <w:r>
        <w:rPr>
          <w:rFonts w:ascii="GHEA Grapalat" w:hAnsi="GHEA Grapalat"/>
        </w:rPr>
        <w:br w:type="page"/>
      </w:r>
    </w:p>
    <w:p w14:paraId="5850347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9044F1" w:rsidRDefault="00984BDB" w:rsidP="00B46D58">
      <w:pPr>
        <w:widowControl w:val="0"/>
        <w:spacing w:after="160"/>
        <w:ind w:firstLine="567"/>
        <w:jc w:val="both"/>
        <w:rPr>
          <w:rFonts w:ascii="GHEA Grapalat" w:hAnsi="GHEA Grapalat"/>
          <w:i/>
        </w:rPr>
      </w:pPr>
    </w:p>
    <w:p w14:paraId="6342DDD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46AAA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D0C8436" w14:textId="77777777" w:rsidR="00160AE4" w:rsidRPr="009044F1" w:rsidRDefault="00160AE4" w:rsidP="00B46D58">
      <w:pPr>
        <w:widowControl w:val="0"/>
        <w:spacing w:after="160"/>
        <w:ind w:firstLine="567"/>
        <w:jc w:val="center"/>
        <w:rPr>
          <w:rFonts w:ascii="GHEA Grapalat" w:hAnsi="GHEA Grapalat"/>
          <w:i/>
        </w:rPr>
      </w:pPr>
    </w:p>
    <w:p w14:paraId="3438B50E" w14:textId="01F8C6C1" w:rsidR="00E4354F" w:rsidRDefault="00E4354F" w:rsidP="00E4354F">
      <w:pPr>
        <w:widowControl w:val="0"/>
        <w:rPr>
          <w:rFonts w:ascii="GHEA Grapalat" w:hAnsi="GHEA Grapalat"/>
          <w:b/>
          <w:bCs/>
        </w:rPr>
      </w:pPr>
      <w:r>
        <w:rPr>
          <w:rFonts w:ascii="GHEA Grapalat" w:hAnsi="GHEA Grapalat"/>
          <w:b/>
          <w:bCs/>
          <w:lang w:val="hy-AM"/>
        </w:rPr>
        <w:t>«</w:t>
      </w:r>
      <w:r>
        <w:rPr>
          <w:rFonts w:ascii="GHEA Grapalat" w:hAnsi="GHEA Grapalat"/>
          <w:b/>
          <w:bCs/>
          <w:iCs/>
        </w:rPr>
        <w:t>ПИЩЕВЫХ ПРОДУКТОВ</w:t>
      </w:r>
      <w:r>
        <w:rPr>
          <w:rFonts w:ascii="GHEA Grapalat" w:hAnsi="GHEA Grapalat"/>
          <w:iCs/>
          <w:lang w:val="hy-AM"/>
        </w:rPr>
        <w:t xml:space="preserve">» </w:t>
      </w:r>
      <w:r>
        <w:rPr>
          <w:rFonts w:ascii="GHEA Grapalat" w:hAnsi="GHEA Grapalat"/>
          <w:lang w:val="hy-AM"/>
        </w:rPr>
        <w:t xml:space="preserve"> </w:t>
      </w:r>
      <w:r>
        <w:rPr>
          <w:rFonts w:ascii="GHEA Grapalat" w:hAnsi="GHEA Grapalat"/>
          <w:b/>
        </w:rPr>
        <w:t>ДЛЯ НУЖД</w:t>
      </w:r>
      <w:r>
        <w:rPr>
          <w:rFonts w:ascii="GHEA Grapalat" w:hAnsi="GHEA Grapalat"/>
        </w:rPr>
        <w:t xml:space="preserve"> </w:t>
      </w:r>
      <w:r>
        <w:rPr>
          <w:rFonts w:ascii="GHEA Grapalat" w:hAnsi="GHEA Grapalat"/>
          <w:b/>
          <w:bCs/>
          <w:iCs/>
          <w:lang w:val="hy-AM"/>
        </w:rPr>
        <w:t>“</w:t>
      </w:r>
      <w:r w:rsidR="00185C98">
        <w:rPr>
          <w:rFonts w:ascii="GHEA Grapalat" w:hAnsi="GHEA Grapalat"/>
          <w:b/>
          <w:bCs/>
          <w:iCs/>
          <w:lang w:val="hy-AM"/>
        </w:rPr>
        <w:t>ОСНОВНАЯ ШКОЛА 41 В ГЮМРИ</w:t>
      </w:r>
      <w:r>
        <w:rPr>
          <w:rFonts w:ascii="GHEA Grapalat" w:hAnsi="GHEA Grapalat"/>
          <w:b/>
          <w:bCs/>
          <w:iCs/>
          <w:lang w:val="hy-AM"/>
        </w:rPr>
        <w:t>» ГНКО</w:t>
      </w:r>
      <w:r>
        <w:rPr>
          <w:rFonts w:ascii="GHEA Grapalat" w:hAnsi="GHEA Grapalat"/>
          <w:b/>
          <w:bCs/>
          <w:lang w:val="hy-AM"/>
        </w:rPr>
        <w:t xml:space="preserve"> </w:t>
      </w:r>
    </w:p>
    <w:p w14:paraId="7E869EB7" w14:textId="77777777"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14:paraId="0D83E15F" w14:textId="77777777" w:rsidR="00160AE4" w:rsidRPr="003A1EBB" w:rsidRDefault="00160AE4" w:rsidP="00B46D58">
      <w:pPr>
        <w:widowControl w:val="0"/>
        <w:spacing w:after="160"/>
        <w:ind w:firstLine="567"/>
        <w:jc w:val="center"/>
        <w:rPr>
          <w:rFonts w:ascii="GHEA Grapalat" w:hAnsi="GHEA Grapalat"/>
        </w:rPr>
      </w:pPr>
    </w:p>
    <w:p w14:paraId="1769BBF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E5D1DB7" w14:textId="77777777" w:rsidR="00C67E80" w:rsidRPr="009044F1" w:rsidRDefault="00C67E80" w:rsidP="00B46D58">
      <w:pPr>
        <w:widowControl w:val="0"/>
        <w:spacing w:after="160"/>
        <w:jc w:val="center"/>
        <w:rPr>
          <w:rFonts w:ascii="GHEA Grapalat" w:hAnsi="GHEA Grapalat" w:cs="Sylfaen"/>
          <w:b/>
        </w:rPr>
      </w:pPr>
    </w:p>
    <w:p w14:paraId="6549E2A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E88ED18" w14:textId="77777777" w:rsidR="002E069D" w:rsidRPr="008842CE" w:rsidRDefault="002E069D" w:rsidP="00B46D58">
      <w:pPr>
        <w:widowControl w:val="0"/>
        <w:spacing w:after="160"/>
        <w:jc w:val="center"/>
        <w:rPr>
          <w:rFonts w:ascii="GHEA Grapalat" w:hAnsi="GHEA Grapalat"/>
        </w:rPr>
      </w:pPr>
    </w:p>
    <w:p w14:paraId="45FC960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152C8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5599BD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9BC89C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0FE8F1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0C4C3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784EED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1CB525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023DD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6AE4340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FADF25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F372482" w14:textId="77777777" w:rsidR="00520F57" w:rsidRDefault="00520F57" w:rsidP="00B46D58">
      <w:pPr>
        <w:widowControl w:val="0"/>
        <w:spacing w:after="160"/>
        <w:jc w:val="center"/>
        <w:rPr>
          <w:rFonts w:ascii="GHEA Grapalat" w:hAnsi="GHEA Grapalat"/>
          <w:b/>
        </w:rPr>
      </w:pPr>
    </w:p>
    <w:p w14:paraId="618089CF" w14:textId="77777777" w:rsidR="00520F57" w:rsidRDefault="00520F57" w:rsidP="00B46D58">
      <w:pPr>
        <w:widowControl w:val="0"/>
        <w:spacing w:after="160"/>
        <w:jc w:val="center"/>
        <w:rPr>
          <w:rFonts w:ascii="GHEA Grapalat" w:hAnsi="GHEA Grapalat"/>
          <w:b/>
        </w:rPr>
      </w:pPr>
    </w:p>
    <w:p w14:paraId="1B33AA56" w14:textId="77777777" w:rsidR="00E4354F" w:rsidRDefault="00E4354F" w:rsidP="00B46D58">
      <w:pPr>
        <w:widowControl w:val="0"/>
        <w:spacing w:after="160"/>
        <w:jc w:val="center"/>
        <w:rPr>
          <w:rFonts w:ascii="GHEA Grapalat" w:hAnsi="GHEA Grapalat"/>
          <w:b/>
        </w:rPr>
      </w:pPr>
    </w:p>
    <w:p w14:paraId="281A5A71" w14:textId="77777777" w:rsidR="00E4354F" w:rsidRDefault="00E4354F" w:rsidP="00B46D58">
      <w:pPr>
        <w:widowControl w:val="0"/>
        <w:spacing w:after="160"/>
        <w:jc w:val="center"/>
        <w:rPr>
          <w:rFonts w:ascii="GHEA Grapalat" w:hAnsi="GHEA Grapalat"/>
          <w:b/>
        </w:rPr>
      </w:pPr>
    </w:p>
    <w:p w14:paraId="160C798B" w14:textId="77777777" w:rsidR="00E4354F" w:rsidRDefault="00E4354F" w:rsidP="00B46D58">
      <w:pPr>
        <w:widowControl w:val="0"/>
        <w:spacing w:after="160"/>
        <w:jc w:val="center"/>
        <w:rPr>
          <w:rFonts w:ascii="GHEA Grapalat" w:hAnsi="GHEA Grapalat"/>
          <w:b/>
        </w:rPr>
      </w:pPr>
    </w:p>
    <w:p w14:paraId="779F90D3" w14:textId="77777777" w:rsidR="00E4354F" w:rsidRDefault="00E4354F" w:rsidP="00B46D58">
      <w:pPr>
        <w:widowControl w:val="0"/>
        <w:spacing w:after="160"/>
        <w:jc w:val="center"/>
        <w:rPr>
          <w:rFonts w:ascii="GHEA Grapalat" w:hAnsi="GHEA Grapalat"/>
          <w:b/>
        </w:rPr>
      </w:pPr>
    </w:p>
    <w:p w14:paraId="3F83EBDC"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42FC1E7B" w14:textId="77777777" w:rsidR="008842CE" w:rsidRPr="00374F4A" w:rsidRDefault="008842CE" w:rsidP="00B46D58">
      <w:pPr>
        <w:widowControl w:val="0"/>
        <w:spacing w:after="160"/>
        <w:jc w:val="center"/>
        <w:rPr>
          <w:rFonts w:ascii="GHEA Grapalat" w:hAnsi="GHEA Grapalat"/>
          <w:b/>
        </w:rPr>
      </w:pPr>
    </w:p>
    <w:p w14:paraId="5D2A1A1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36DFA9" w14:textId="77777777" w:rsidR="00520F57" w:rsidRPr="008842CE" w:rsidRDefault="00520F57" w:rsidP="00B46D58">
      <w:pPr>
        <w:widowControl w:val="0"/>
        <w:spacing w:after="160"/>
        <w:jc w:val="center"/>
        <w:rPr>
          <w:rFonts w:ascii="GHEA Grapalat" w:hAnsi="GHEA Grapalat"/>
          <w:b/>
        </w:rPr>
      </w:pPr>
    </w:p>
    <w:p w14:paraId="5B2F15E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694CD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B6885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79A159B" w14:textId="77777777" w:rsidR="00E17B7F" w:rsidRDefault="00E17B7F">
      <w:pPr>
        <w:rPr>
          <w:rFonts w:ascii="GHEA Grapalat" w:hAnsi="GHEA Grapalat"/>
          <w:spacing w:val="-6"/>
        </w:rPr>
      </w:pPr>
      <w:r>
        <w:rPr>
          <w:rFonts w:ascii="GHEA Grapalat" w:hAnsi="GHEA Grapalat"/>
          <w:spacing w:val="-6"/>
        </w:rPr>
        <w:br w:type="page"/>
      </w:r>
    </w:p>
    <w:p w14:paraId="3D3B892A" w14:textId="7C19450C"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C77C7">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267528">
        <w:rPr>
          <w:rFonts w:ascii="GHEA Grapalat" w:hAnsi="GHEA Grapalat"/>
          <w:spacing w:val="-6"/>
        </w:rPr>
        <w:t>G41HD-GHAPZB-26/01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009F064" w14:textId="18EA59AF"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4354F" w:rsidRPr="00E4354F">
        <w:rPr>
          <w:rFonts w:ascii="GHEA Grapalat" w:hAnsi="GHEA Grapalat"/>
          <w:iCs/>
          <w:spacing w:val="6"/>
        </w:rPr>
        <w:t xml:space="preserve"> </w:t>
      </w:r>
      <w:r w:rsidR="00185C98">
        <w:rPr>
          <w:rFonts w:ascii="GHEA Grapalat" w:hAnsi="GHEA Grapalat"/>
          <w:iCs/>
          <w:spacing w:val="6"/>
        </w:rPr>
        <w:t>ОСНОВНАЯ ШКОЛА 41 В ГЮМРИ</w:t>
      </w:r>
      <w:r w:rsidR="00E4354F">
        <w:rPr>
          <w:rFonts w:ascii="GHEA Grapalat" w:hAnsi="GHEA Grapalat"/>
          <w:iCs/>
          <w:spacing w:val="6"/>
          <w:lang w:val="hy-AM"/>
        </w:rPr>
        <w:t>»</w:t>
      </w:r>
      <w:r w:rsidR="00E4354F">
        <w:rPr>
          <w:rFonts w:ascii="GHEA Grapalat" w:hAnsi="GHEA Grapalat"/>
          <w:iCs/>
          <w:spacing w:val="6"/>
        </w:rPr>
        <w:t xml:space="preserve"> </w:t>
      </w:r>
      <w:r w:rsidR="00E4354F">
        <w:rPr>
          <w:rFonts w:ascii="GHEA Grapalat" w:hAnsi="GHEA Grapalat"/>
          <w:iCs/>
        </w:rPr>
        <w:t>ГНКО</w:t>
      </w:r>
      <w:r w:rsidR="00E4354F">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4354F">
        <w:rPr>
          <w:rFonts w:ascii="GHEA Grapalat" w:hAnsi="GHEA Grapalat"/>
          <w:b/>
          <w:bCs/>
          <w:color w:val="000000" w:themeColor="text1"/>
          <w:spacing w:val="3"/>
          <w:sz w:val="21"/>
          <w:szCs w:val="21"/>
          <w:shd w:val="clear" w:color="auto" w:fill="FFFFFF"/>
        </w:rPr>
        <w:t>smartbidcons@gmail.com</w:t>
      </w:r>
      <w:r w:rsidR="00E4354F">
        <w:rPr>
          <w:rFonts w:ascii="GHEA Grapalat" w:hAnsi="GHEA Grapalat"/>
          <w:b/>
          <w:bCs/>
          <w:color w:val="000000" w:themeColor="text1"/>
        </w:rPr>
        <w:t xml:space="preserve"> </w:t>
      </w:r>
      <w:r w:rsidRPr="009044F1">
        <w:rPr>
          <w:rFonts w:ascii="GHEA Grapalat" w:hAnsi="GHEA Grapalat"/>
          <w:sz w:val="24"/>
          <w:szCs w:val="24"/>
        </w:rPr>
        <w:t>".</w:t>
      </w:r>
    </w:p>
    <w:p w14:paraId="2A03271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FFFE4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8CB41A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8A2D600" w14:textId="493EB7C3" w:rsidR="00E4354F" w:rsidRDefault="00845AA5" w:rsidP="00E4354F">
      <w:pPr>
        <w:widowControl w:val="0"/>
        <w:rPr>
          <w:rFonts w:ascii="GHEA Grapalat" w:hAnsi="GHEA Grapalat"/>
          <w:b/>
          <w:bCs/>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4354F">
        <w:rPr>
          <w:rFonts w:ascii="GHEA Grapalat" w:hAnsi="GHEA Grapalat"/>
        </w:rPr>
        <w:t>"</w:t>
      </w:r>
      <w:r w:rsidR="00E4354F">
        <w:rPr>
          <w:rFonts w:ascii="GHEA Grapalat" w:hAnsi="GHEA Grapalat"/>
          <w:b/>
          <w:bCs/>
          <w:iCs/>
        </w:rPr>
        <w:t>ПИЩЕВЫХ ПРОДУКТОВ</w:t>
      </w:r>
      <w:r w:rsidR="00E4354F">
        <w:rPr>
          <w:rFonts w:ascii="GHEA Grapalat" w:hAnsi="GHEA Grapalat"/>
        </w:rPr>
        <w:t>" (далее — также товар) для нужд "</w:t>
      </w:r>
      <w:r w:rsidR="00185C98">
        <w:rPr>
          <w:rFonts w:ascii="GHEA Grapalat" w:hAnsi="GHEA Grapalat"/>
          <w:b/>
          <w:bCs/>
          <w:iCs/>
          <w:lang w:val="hy-AM"/>
        </w:rPr>
        <w:t>ОСНОВНАЯ ШКОЛА 41 В ГЮМРИ</w:t>
      </w:r>
      <w:proofErr w:type="gramStart"/>
      <w:r w:rsidR="00E4354F">
        <w:rPr>
          <w:rFonts w:ascii="GHEA Grapalat" w:hAnsi="GHEA Grapalat"/>
          <w:b/>
          <w:bCs/>
          <w:iCs/>
          <w:lang w:val="hy-AM"/>
        </w:rPr>
        <w:t>» ,</w:t>
      </w:r>
      <w:proofErr w:type="gramEnd"/>
      <w:r w:rsidR="00E4354F">
        <w:rPr>
          <w:rFonts w:ascii="GHEA Grapalat" w:hAnsi="GHEA Grapalat"/>
          <w:b/>
          <w:bCs/>
          <w:iCs/>
          <w:lang w:val="hy-AM"/>
        </w:rPr>
        <w:t xml:space="preserve"> ГНКО</w:t>
      </w:r>
      <w:r w:rsidR="00E4354F">
        <w:rPr>
          <w:rFonts w:ascii="GHEA Grapalat" w:hAnsi="GHEA Grapalat"/>
          <w:b/>
          <w:bCs/>
          <w:lang w:val="hy-AM"/>
        </w:rPr>
        <w:t xml:space="preserve"> </w:t>
      </w:r>
      <w:r w:rsidR="00E4354F">
        <w:rPr>
          <w:rFonts w:ascii="GHEA Grapalat" w:hAnsi="GHEA Grapalat"/>
        </w:rPr>
        <w:t>", которые сгруппированы в лоты "</w:t>
      </w:r>
      <w:r w:rsidR="00D3754C">
        <w:rPr>
          <w:rFonts w:ascii="GHEA Grapalat" w:hAnsi="GHEA Grapalat"/>
          <w:lang w:val="hy-AM"/>
        </w:rPr>
        <w:t>5</w:t>
      </w:r>
      <w:r w:rsidR="00E4354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349B3E9B" w14:textId="77777777" w:rsidTr="00AD432A">
        <w:trPr>
          <w:jc w:val="center"/>
        </w:trPr>
        <w:tc>
          <w:tcPr>
            <w:tcW w:w="2776" w:type="dxa"/>
            <w:gridSpan w:val="2"/>
            <w:vAlign w:val="center"/>
          </w:tcPr>
          <w:p w14:paraId="69F87D2A"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CE692D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19CA576" w14:textId="77777777" w:rsidTr="00AD432A">
        <w:trPr>
          <w:jc w:val="center"/>
        </w:trPr>
        <w:tc>
          <w:tcPr>
            <w:tcW w:w="1530" w:type="dxa"/>
            <w:vAlign w:val="center"/>
          </w:tcPr>
          <w:p w14:paraId="42BDA2B1"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01726BD"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335CA4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5641CE" w:rsidRPr="009044F1" w14:paraId="651DEEBE" w14:textId="77777777" w:rsidTr="00674610">
        <w:trPr>
          <w:jc w:val="center"/>
        </w:trPr>
        <w:tc>
          <w:tcPr>
            <w:tcW w:w="1530" w:type="dxa"/>
            <w:vAlign w:val="center"/>
          </w:tcPr>
          <w:p w14:paraId="41846771" w14:textId="77777777" w:rsidR="005641CE" w:rsidRPr="003870FE" w:rsidRDefault="005641CE" w:rsidP="005641CE">
            <w:pPr>
              <w:pStyle w:val="23"/>
              <w:widowControl w:val="0"/>
              <w:spacing w:line="240" w:lineRule="auto"/>
              <w:ind w:firstLine="0"/>
              <w:jc w:val="center"/>
              <w:rPr>
                <w:rFonts w:ascii="GHEA Grapalat" w:hAnsi="GHEA Grapalat"/>
              </w:rPr>
            </w:pPr>
            <w:r w:rsidRPr="003870FE">
              <w:rPr>
                <w:rFonts w:ascii="GHEA Grapalat" w:hAnsi="GHEA Grapalat"/>
              </w:rPr>
              <w:t>1</w:t>
            </w:r>
          </w:p>
        </w:tc>
        <w:tc>
          <w:tcPr>
            <w:tcW w:w="1246" w:type="dxa"/>
            <w:vAlign w:val="bottom"/>
          </w:tcPr>
          <w:p w14:paraId="0F813DF4" w14:textId="4C85B593" w:rsidR="005641CE" w:rsidRPr="005641CE" w:rsidRDefault="005641CE" w:rsidP="005641CE">
            <w:pPr>
              <w:jc w:val="center"/>
              <w:rPr>
                <w:rFonts w:ascii="GHEA Grapalat" w:hAnsi="GHEA Grapalat"/>
                <w:sz w:val="20"/>
                <w:szCs w:val="20"/>
              </w:rPr>
            </w:pPr>
            <w:r w:rsidRPr="005641CE">
              <w:rPr>
                <w:rFonts w:ascii="GHEA Grapalat" w:hAnsi="GHEA Grapalat" w:cs="Calibri"/>
                <w:color w:val="000000"/>
                <w:sz w:val="22"/>
                <w:szCs w:val="22"/>
              </w:rPr>
              <w:t>733720</w:t>
            </w:r>
          </w:p>
        </w:tc>
        <w:tc>
          <w:tcPr>
            <w:tcW w:w="6458" w:type="dxa"/>
          </w:tcPr>
          <w:p w14:paraId="6C326A1E" w14:textId="0192C274" w:rsidR="005641CE" w:rsidRPr="00845C15" w:rsidRDefault="005641CE" w:rsidP="005641CE">
            <w:pPr>
              <w:rPr>
                <w:rFonts w:ascii="GHEA Grapalat" w:hAnsi="GHEA Grapalat"/>
                <w:sz w:val="20"/>
                <w:szCs w:val="20"/>
              </w:rPr>
            </w:pPr>
            <w:r w:rsidRPr="00845C15">
              <w:rPr>
                <w:rFonts w:ascii="GHEA Grapalat" w:hAnsi="GHEA Grapalat"/>
              </w:rPr>
              <w:t>Банан</w:t>
            </w:r>
          </w:p>
        </w:tc>
      </w:tr>
      <w:tr w:rsidR="005641CE" w:rsidRPr="009044F1" w14:paraId="0F2F2DEE" w14:textId="77777777" w:rsidTr="00674610">
        <w:trPr>
          <w:jc w:val="center"/>
        </w:trPr>
        <w:tc>
          <w:tcPr>
            <w:tcW w:w="1530" w:type="dxa"/>
            <w:vAlign w:val="center"/>
          </w:tcPr>
          <w:p w14:paraId="485CD3F4" w14:textId="77777777" w:rsidR="005641CE" w:rsidRPr="003870FE" w:rsidRDefault="005641CE" w:rsidP="005641CE">
            <w:pPr>
              <w:pStyle w:val="23"/>
              <w:widowControl w:val="0"/>
              <w:spacing w:line="240" w:lineRule="auto"/>
              <w:ind w:firstLine="0"/>
              <w:jc w:val="center"/>
              <w:rPr>
                <w:rFonts w:ascii="GHEA Grapalat" w:hAnsi="GHEA Grapalat"/>
              </w:rPr>
            </w:pPr>
            <w:r w:rsidRPr="003870FE">
              <w:rPr>
                <w:rFonts w:ascii="GHEA Grapalat" w:hAnsi="GHEA Grapalat"/>
              </w:rPr>
              <w:t>2</w:t>
            </w:r>
          </w:p>
        </w:tc>
        <w:tc>
          <w:tcPr>
            <w:tcW w:w="1246" w:type="dxa"/>
            <w:vAlign w:val="bottom"/>
          </w:tcPr>
          <w:p w14:paraId="2C3C04D1" w14:textId="7D5ED830" w:rsidR="005641CE" w:rsidRPr="005641CE" w:rsidRDefault="005641CE" w:rsidP="005641CE">
            <w:pPr>
              <w:jc w:val="center"/>
              <w:rPr>
                <w:rFonts w:ascii="GHEA Grapalat" w:hAnsi="GHEA Grapalat"/>
                <w:sz w:val="20"/>
                <w:szCs w:val="20"/>
                <w:lang w:val="hy-AM"/>
              </w:rPr>
            </w:pPr>
            <w:r w:rsidRPr="005641CE">
              <w:rPr>
                <w:rFonts w:ascii="GHEA Grapalat" w:hAnsi="GHEA Grapalat" w:cs="Calibri"/>
                <w:color w:val="000000"/>
                <w:sz w:val="22"/>
                <w:szCs w:val="22"/>
              </w:rPr>
              <w:t>2265210</w:t>
            </w:r>
          </w:p>
        </w:tc>
        <w:tc>
          <w:tcPr>
            <w:tcW w:w="6458" w:type="dxa"/>
          </w:tcPr>
          <w:p w14:paraId="1591A337" w14:textId="763A8307" w:rsidR="005641CE" w:rsidRPr="00845C15" w:rsidRDefault="005641CE" w:rsidP="005641CE">
            <w:pPr>
              <w:rPr>
                <w:rFonts w:ascii="GHEA Grapalat" w:hAnsi="GHEA Grapalat"/>
                <w:sz w:val="20"/>
                <w:szCs w:val="20"/>
              </w:rPr>
            </w:pPr>
            <w:r w:rsidRPr="00845C15">
              <w:rPr>
                <w:rFonts w:ascii="GHEA Grapalat" w:hAnsi="GHEA Grapalat"/>
              </w:rPr>
              <w:t>Булочка</w:t>
            </w:r>
          </w:p>
        </w:tc>
      </w:tr>
      <w:tr w:rsidR="005641CE" w:rsidRPr="009044F1" w14:paraId="2418D33B" w14:textId="77777777" w:rsidTr="00674610">
        <w:trPr>
          <w:jc w:val="center"/>
        </w:trPr>
        <w:tc>
          <w:tcPr>
            <w:tcW w:w="1530" w:type="dxa"/>
            <w:vAlign w:val="center"/>
          </w:tcPr>
          <w:p w14:paraId="2001B8BD" w14:textId="77777777" w:rsidR="005641CE" w:rsidRPr="003870FE" w:rsidRDefault="005641CE" w:rsidP="005641CE">
            <w:pPr>
              <w:pStyle w:val="23"/>
              <w:widowControl w:val="0"/>
              <w:spacing w:line="240" w:lineRule="auto"/>
              <w:ind w:firstLine="0"/>
              <w:jc w:val="center"/>
              <w:rPr>
                <w:rFonts w:ascii="GHEA Grapalat" w:hAnsi="GHEA Grapalat"/>
                <w:lang w:val="hy-AM"/>
              </w:rPr>
            </w:pPr>
            <w:r w:rsidRPr="003870FE">
              <w:rPr>
                <w:rFonts w:ascii="GHEA Grapalat" w:hAnsi="GHEA Grapalat"/>
                <w:lang w:val="hy-AM"/>
              </w:rPr>
              <w:t>3</w:t>
            </w:r>
          </w:p>
        </w:tc>
        <w:tc>
          <w:tcPr>
            <w:tcW w:w="1246" w:type="dxa"/>
            <w:vAlign w:val="bottom"/>
          </w:tcPr>
          <w:p w14:paraId="7D18E3C1" w14:textId="0E1285EE" w:rsidR="005641CE" w:rsidRPr="005641CE" w:rsidRDefault="005641CE" w:rsidP="005641CE">
            <w:pPr>
              <w:jc w:val="center"/>
              <w:rPr>
                <w:rFonts w:ascii="GHEA Grapalat" w:hAnsi="GHEA Grapalat"/>
                <w:sz w:val="20"/>
                <w:szCs w:val="20"/>
                <w:lang w:val="hy-AM"/>
              </w:rPr>
            </w:pPr>
            <w:r w:rsidRPr="005641CE">
              <w:rPr>
                <w:rFonts w:ascii="GHEA Grapalat" w:hAnsi="GHEA Grapalat" w:cs="Calibri"/>
                <w:color w:val="000000"/>
                <w:sz w:val="22"/>
                <w:szCs w:val="22"/>
              </w:rPr>
              <w:t>388260</w:t>
            </w:r>
          </w:p>
        </w:tc>
        <w:tc>
          <w:tcPr>
            <w:tcW w:w="6458" w:type="dxa"/>
          </w:tcPr>
          <w:p w14:paraId="3EE64CB0" w14:textId="3DC187CC" w:rsidR="005641CE" w:rsidRPr="00845C15" w:rsidRDefault="005641CE" w:rsidP="005641CE">
            <w:pPr>
              <w:rPr>
                <w:rFonts w:ascii="GHEA Grapalat" w:hAnsi="GHEA Grapalat"/>
                <w:sz w:val="20"/>
                <w:szCs w:val="20"/>
              </w:rPr>
            </w:pPr>
            <w:r w:rsidRPr="00845C15">
              <w:rPr>
                <w:rFonts w:ascii="GHEA Grapalat" w:hAnsi="GHEA Grapalat"/>
              </w:rPr>
              <w:t>Яблоко</w:t>
            </w:r>
          </w:p>
        </w:tc>
      </w:tr>
      <w:tr w:rsidR="005641CE" w:rsidRPr="009044F1" w14:paraId="79A14C9D" w14:textId="77777777" w:rsidTr="00674610">
        <w:trPr>
          <w:jc w:val="center"/>
        </w:trPr>
        <w:tc>
          <w:tcPr>
            <w:tcW w:w="1530" w:type="dxa"/>
            <w:vAlign w:val="center"/>
          </w:tcPr>
          <w:p w14:paraId="676C495C" w14:textId="77777777" w:rsidR="005641CE" w:rsidRPr="003870FE" w:rsidRDefault="005641CE" w:rsidP="005641CE">
            <w:pPr>
              <w:pStyle w:val="23"/>
              <w:widowControl w:val="0"/>
              <w:spacing w:line="240" w:lineRule="auto"/>
              <w:ind w:firstLine="0"/>
              <w:jc w:val="center"/>
              <w:rPr>
                <w:rFonts w:ascii="GHEA Grapalat" w:hAnsi="GHEA Grapalat"/>
                <w:lang w:val="hy-AM"/>
              </w:rPr>
            </w:pPr>
            <w:r w:rsidRPr="003870FE">
              <w:rPr>
                <w:rFonts w:ascii="GHEA Grapalat" w:hAnsi="GHEA Grapalat"/>
                <w:lang w:val="hy-AM"/>
              </w:rPr>
              <w:t>4</w:t>
            </w:r>
          </w:p>
        </w:tc>
        <w:tc>
          <w:tcPr>
            <w:tcW w:w="1246" w:type="dxa"/>
            <w:vAlign w:val="bottom"/>
          </w:tcPr>
          <w:p w14:paraId="404740D6" w14:textId="2045BC97" w:rsidR="005641CE" w:rsidRPr="005641CE" w:rsidRDefault="005641CE" w:rsidP="005641CE">
            <w:pPr>
              <w:jc w:val="center"/>
              <w:rPr>
                <w:rFonts w:ascii="GHEA Grapalat" w:hAnsi="GHEA Grapalat"/>
                <w:sz w:val="20"/>
                <w:szCs w:val="20"/>
              </w:rPr>
            </w:pPr>
            <w:r w:rsidRPr="005641CE">
              <w:rPr>
                <w:rFonts w:ascii="GHEA Grapalat" w:hAnsi="GHEA Grapalat" w:cs="Calibri"/>
                <w:color w:val="000000"/>
                <w:sz w:val="22"/>
                <w:szCs w:val="22"/>
              </w:rPr>
              <w:t>1725960</w:t>
            </w:r>
          </w:p>
        </w:tc>
        <w:tc>
          <w:tcPr>
            <w:tcW w:w="6458" w:type="dxa"/>
          </w:tcPr>
          <w:p w14:paraId="088F3999" w14:textId="448383D6" w:rsidR="005641CE" w:rsidRPr="00845C15" w:rsidRDefault="005641CE" w:rsidP="005641CE">
            <w:pPr>
              <w:rPr>
                <w:rFonts w:ascii="GHEA Grapalat" w:hAnsi="GHEA Grapalat"/>
                <w:sz w:val="20"/>
                <w:szCs w:val="20"/>
              </w:rPr>
            </w:pPr>
            <w:r w:rsidRPr="00845C15">
              <w:rPr>
                <w:rFonts w:ascii="GHEA Grapalat" w:hAnsi="GHEA Grapalat"/>
              </w:rPr>
              <w:t>Йогурт</w:t>
            </w:r>
          </w:p>
        </w:tc>
      </w:tr>
      <w:tr w:rsidR="005641CE" w:rsidRPr="009044F1" w14:paraId="44E19973" w14:textId="77777777" w:rsidTr="00674610">
        <w:trPr>
          <w:jc w:val="center"/>
        </w:trPr>
        <w:tc>
          <w:tcPr>
            <w:tcW w:w="1530" w:type="dxa"/>
            <w:vAlign w:val="center"/>
          </w:tcPr>
          <w:p w14:paraId="3C051F6B" w14:textId="77777777" w:rsidR="005641CE" w:rsidRPr="003870FE" w:rsidRDefault="005641CE" w:rsidP="005641CE">
            <w:pPr>
              <w:pStyle w:val="23"/>
              <w:widowControl w:val="0"/>
              <w:spacing w:line="240" w:lineRule="auto"/>
              <w:ind w:firstLine="0"/>
              <w:jc w:val="center"/>
              <w:rPr>
                <w:rFonts w:ascii="GHEA Grapalat" w:hAnsi="GHEA Grapalat"/>
                <w:lang w:val="hy-AM"/>
              </w:rPr>
            </w:pPr>
            <w:r w:rsidRPr="003870FE">
              <w:rPr>
                <w:rFonts w:ascii="GHEA Grapalat" w:hAnsi="GHEA Grapalat"/>
                <w:lang w:val="hy-AM"/>
              </w:rPr>
              <w:t>5</w:t>
            </w:r>
          </w:p>
        </w:tc>
        <w:tc>
          <w:tcPr>
            <w:tcW w:w="1246" w:type="dxa"/>
            <w:vAlign w:val="bottom"/>
          </w:tcPr>
          <w:p w14:paraId="2B93136E" w14:textId="4EF60BE4" w:rsidR="005641CE" w:rsidRPr="005641CE" w:rsidRDefault="005641CE" w:rsidP="005641CE">
            <w:pPr>
              <w:jc w:val="center"/>
              <w:rPr>
                <w:rFonts w:ascii="GHEA Grapalat" w:hAnsi="GHEA Grapalat"/>
                <w:sz w:val="20"/>
                <w:szCs w:val="20"/>
              </w:rPr>
            </w:pPr>
            <w:r w:rsidRPr="005641CE">
              <w:rPr>
                <w:rFonts w:ascii="GHEA Grapalat" w:hAnsi="GHEA Grapalat" w:cs="Calibri"/>
                <w:color w:val="000000"/>
                <w:sz w:val="22"/>
                <w:szCs w:val="22"/>
              </w:rPr>
              <w:t>310560</w:t>
            </w:r>
          </w:p>
        </w:tc>
        <w:tc>
          <w:tcPr>
            <w:tcW w:w="6458" w:type="dxa"/>
          </w:tcPr>
          <w:p w14:paraId="445D2858" w14:textId="5D761B1D" w:rsidR="005641CE" w:rsidRPr="00845C15" w:rsidRDefault="005641CE" w:rsidP="005641CE">
            <w:pPr>
              <w:rPr>
                <w:rFonts w:ascii="GHEA Grapalat" w:hAnsi="GHEA Grapalat"/>
                <w:sz w:val="20"/>
                <w:szCs w:val="20"/>
              </w:rPr>
            </w:pPr>
            <w:proofErr w:type="spellStart"/>
            <w:r w:rsidRPr="00845C15">
              <w:rPr>
                <w:rFonts w:ascii="GHEA Grapalat" w:hAnsi="GHEA Grapalat"/>
              </w:rPr>
              <w:t>Мацон</w:t>
            </w:r>
            <w:proofErr w:type="spellEnd"/>
          </w:p>
        </w:tc>
      </w:tr>
    </w:tbl>
    <w:p w14:paraId="3E08A9A0"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9044F1" w:rsidRDefault="00096865" w:rsidP="00B46D58">
      <w:pPr>
        <w:widowControl w:val="0"/>
        <w:spacing w:after="160"/>
        <w:ind w:firstLine="567"/>
        <w:jc w:val="center"/>
        <w:rPr>
          <w:rFonts w:ascii="GHEA Grapalat" w:hAnsi="GHEA Grapalat" w:cs="Sylfaen"/>
          <w:i/>
        </w:rPr>
      </w:pPr>
    </w:p>
    <w:p w14:paraId="1E007E3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6DC0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063961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780D36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743A1BD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sidR="00CB2FE2">
        <w:rPr>
          <w:rFonts w:ascii="GHEA Grapalat" w:hAnsi="GHEA Grapalat"/>
        </w:rPr>
        <w:lastRenderedPageBreak/>
        <w:t>необжалуемым, а в случае обжалования оставлен без изменений</w:t>
      </w:r>
      <w:r w:rsidRPr="009044F1">
        <w:rPr>
          <w:rFonts w:ascii="GHEA Grapalat" w:hAnsi="GHEA Grapalat"/>
        </w:rPr>
        <w:t>;</w:t>
      </w:r>
    </w:p>
    <w:p w14:paraId="744AC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31ACD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5EACDAD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854871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18282DE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A7EF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BAAC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BAEA9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16D95D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94DA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BC49DD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0E8EF2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132B24C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92F957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D4205C"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60D784" w14:textId="125E99AE" w:rsidR="00E36842" w:rsidRDefault="00C366B6" w:rsidP="00E36842">
      <w:pPr>
        <w:widowControl w:val="0"/>
        <w:spacing w:after="160"/>
        <w:jc w:val="center"/>
        <w:rPr>
          <w:rFonts w:ascii="GHEA Grapalat" w:hAnsi="GHEA Grapalat" w:cs="Arial"/>
          <w:b/>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E36842" w:rsidRPr="00E36842">
        <w:rPr>
          <w:rFonts w:ascii="GHEA Grapalat" w:hAnsi="GHEA Grapalat"/>
          <w:b/>
        </w:rPr>
        <w:t xml:space="preserve"> </w:t>
      </w:r>
      <w:r w:rsidR="00E36842">
        <w:rPr>
          <w:rFonts w:ascii="GHEA Grapalat" w:hAnsi="GHEA Grapalat"/>
          <w:b/>
        </w:rPr>
        <w:t xml:space="preserve">3. РАЗЪЯСНЕНИЕ ПРИГЛАШЕНИЯ </w:t>
      </w:r>
      <w:r w:rsidR="00E36842">
        <w:rPr>
          <w:rFonts w:ascii="GHEA Grapalat" w:hAnsi="GHEA Grapalat"/>
          <w:b/>
        </w:rPr>
        <w:br/>
        <w:t xml:space="preserve">И ПОРЯДОК ВНЕСЕНИЯ ИЗМЕНЕНИЯ В ПРИГЛАШЕНИЕ </w:t>
      </w:r>
    </w:p>
    <w:p w14:paraId="4538B440"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2B67D82A" w14:textId="77777777" w:rsidR="00E36842" w:rsidRDefault="00E36842" w:rsidP="00E36842">
      <w:pPr>
        <w:widowControl w:val="0"/>
        <w:autoSpaceDE w:val="0"/>
        <w:autoSpaceDN w:val="0"/>
        <w:adjustRightInd w:val="0"/>
        <w:spacing w:after="160"/>
        <w:ind w:firstLine="567"/>
        <w:jc w:val="both"/>
        <w:rPr>
          <w:rFonts w:ascii="GHEA Grapalat" w:hAnsi="GHEA Grapalat"/>
        </w:rPr>
      </w:pPr>
      <w:r>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w:t>
      </w:r>
      <w:r>
        <w:rPr>
          <w:rFonts w:ascii="GHEA Grapalat" w:hAnsi="GHEA Grapalat"/>
        </w:rPr>
        <w:lastRenderedPageBreak/>
        <w:t>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49DC7FB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B1CCC74"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w:t>
      </w:r>
      <w:r>
        <w:rPr>
          <w:rFonts w:ascii="GHEA Grapalat" w:hAnsi="GHEA Grapalat"/>
        </w:rPr>
        <w:t>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DC355E"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3CF8059B"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w:t>
      </w:r>
      <w:r>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1FBD677"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055F4DD4" w14:textId="77777777" w:rsidR="00E36842" w:rsidRDefault="00E36842" w:rsidP="00E36842">
      <w:pPr>
        <w:widowControl w:val="0"/>
        <w:spacing w:after="160"/>
        <w:jc w:val="center"/>
        <w:rPr>
          <w:rFonts w:ascii="GHEA Grapalat" w:hAnsi="GHEA Grapalat"/>
          <w:b/>
        </w:rPr>
      </w:pPr>
    </w:p>
    <w:p w14:paraId="34397324" w14:textId="77777777" w:rsidR="00E36842" w:rsidRDefault="00E36842" w:rsidP="00E36842">
      <w:pPr>
        <w:widowControl w:val="0"/>
        <w:spacing w:after="160"/>
        <w:jc w:val="center"/>
        <w:rPr>
          <w:rFonts w:ascii="GHEA Grapalat" w:hAnsi="GHEA Grapalat" w:cs="Arial"/>
          <w:b/>
        </w:rPr>
      </w:pPr>
      <w:r>
        <w:rPr>
          <w:rFonts w:ascii="GHEA Grapalat" w:hAnsi="GHEA Grapalat"/>
          <w:b/>
        </w:rPr>
        <w:t>4. ПОРЯДОК ПОДАЧИ ЗАЯВКИ</w:t>
      </w:r>
    </w:p>
    <w:p w14:paraId="1B02FD9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C7C866"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75FC785"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30762AAF" w14:textId="77777777" w:rsidR="00E36842" w:rsidRDefault="00E36842" w:rsidP="00E36842">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40504EAC" w14:textId="695455E4" w:rsidR="00E36842" w:rsidRDefault="00E36842" w:rsidP="00E3684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E36842">
        <w:rPr>
          <w:rFonts w:ascii="GHEA Grapalat" w:hAnsi="GHEA Grapalat"/>
          <w:sz w:val="24"/>
          <w:szCs w:val="24"/>
        </w:rPr>
        <w:t xml:space="preserve"> </w:t>
      </w:r>
      <w:r w:rsidR="00185C98">
        <w:rPr>
          <w:rFonts w:ascii="GHEA Grapalat" w:hAnsi="GHEA Grapalat"/>
          <w:sz w:val="24"/>
          <w:szCs w:val="24"/>
        </w:rPr>
        <w:t xml:space="preserve">Г. Гюмри Ул.  </w:t>
      </w:r>
      <w:proofErr w:type="gramStart"/>
      <w:r w:rsidR="00185C98">
        <w:rPr>
          <w:rFonts w:ascii="GHEA Grapalat" w:hAnsi="GHEA Grapalat"/>
          <w:sz w:val="24"/>
          <w:szCs w:val="24"/>
        </w:rPr>
        <w:t>Чаренца  4</w:t>
      </w:r>
      <w:proofErr w:type="gramEnd"/>
      <w:r>
        <w:rPr>
          <w:rFonts w:ascii="GHEA Grapalat" w:hAnsi="GHEA Grapalat"/>
          <w:sz w:val="24"/>
          <w:szCs w:val="24"/>
        </w:rPr>
        <w:t xml:space="preserve">  </w:t>
      </w:r>
      <w:r>
        <w:rPr>
          <w:rFonts w:ascii="GHEA Grapalat" w:hAnsi="GHEA Grapalat"/>
          <w:sz w:val="16"/>
          <w:szCs w:val="16"/>
        </w:rPr>
        <w:t xml:space="preserve"> </w:t>
      </w:r>
      <w:r>
        <w:rPr>
          <w:rFonts w:ascii="GHEA Grapalat" w:hAnsi="GHEA Grapalat"/>
          <w:sz w:val="24"/>
          <w:szCs w:val="24"/>
        </w:rPr>
        <w:t>" не позднее, чем "</w:t>
      </w:r>
      <w:r w:rsidRPr="009C7E37">
        <w:rPr>
          <w:rFonts w:ascii="GHEA Grapalat" w:hAnsi="GHEA Grapalat"/>
          <w:sz w:val="24"/>
          <w:szCs w:val="24"/>
        </w:rPr>
        <w:t>1</w:t>
      </w:r>
      <w:r w:rsidR="004577E0">
        <w:rPr>
          <w:rFonts w:ascii="GHEA Grapalat" w:hAnsi="GHEA Grapalat"/>
          <w:sz w:val="24"/>
          <w:szCs w:val="24"/>
        </w:rPr>
        <w:t>1</w:t>
      </w:r>
      <w:r w:rsidRPr="009C7E37">
        <w:rPr>
          <w:rFonts w:ascii="GHEA Grapalat" w:hAnsi="GHEA Grapalat"/>
          <w:sz w:val="24"/>
          <w:szCs w:val="24"/>
        </w:rPr>
        <w:t>:</w:t>
      </w:r>
      <w:r w:rsidR="0075416E">
        <w:rPr>
          <w:rFonts w:ascii="GHEA Grapalat" w:hAnsi="GHEA Grapalat"/>
          <w:sz w:val="24"/>
          <w:szCs w:val="24"/>
          <w:lang w:val="hy-AM"/>
        </w:rPr>
        <w:t>3</w:t>
      </w:r>
      <w:r w:rsidRPr="009C7E37">
        <w:rPr>
          <w:rFonts w:ascii="GHEA Grapalat" w:hAnsi="GHEA Grapalat"/>
          <w:sz w:val="24"/>
          <w:szCs w:val="24"/>
        </w:rPr>
        <w:t>0</w:t>
      </w:r>
      <w:r>
        <w:rPr>
          <w:rFonts w:ascii="GHEA Grapalat" w:hAnsi="GHEA Grapalat"/>
          <w:sz w:val="24"/>
          <w:szCs w:val="24"/>
        </w:rPr>
        <w:t>" часов "</w:t>
      </w:r>
      <w:r w:rsidRPr="00E36842">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3E6E0D1" w14:textId="75A4BF71"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"Арман Петросян".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B4BA4F1" w14:textId="77777777" w:rsidR="00E36842" w:rsidRDefault="00E36842" w:rsidP="00E36842">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1003846D" w14:textId="77777777" w:rsidR="00E36842" w:rsidRDefault="00E36842" w:rsidP="00E3684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14:paraId="71FBF906" w14:textId="77777777" w:rsidR="00E36842" w:rsidRDefault="00E36842" w:rsidP="00E36842">
      <w:pPr>
        <w:jc w:val="both"/>
        <w:rPr>
          <w:rFonts w:ascii="GHEA Grapalat" w:hAnsi="GHEA Grapalat"/>
        </w:rPr>
      </w:pPr>
      <w:r>
        <w:rPr>
          <w:rFonts w:ascii="GHEA Grapalat" w:hAnsi="GHEA Grapalat"/>
        </w:rPr>
        <w:lastRenderedPageBreak/>
        <w:t xml:space="preserve">   а) подтверждение о соответствии своих данных</w:t>
      </w:r>
      <w:ins w:id="2"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6A8D5A8E" w14:textId="77777777" w:rsidR="00E36842" w:rsidRDefault="00E36842" w:rsidP="00E36842">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BD7F1B2" w14:textId="77777777" w:rsidR="00E36842" w:rsidRDefault="00E36842" w:rsidP="00E36842">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6601A06" w14:textId="77777777" w:rsidR="00E36842" w:rsidRDefault="00E36842" w:rsidP="00E3684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1FD32249" w14:textId="77777777" w:rsidR="00E36842" w:rsidRDefault="00E36842" w:rsidP="00E36842">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01D716A7" w14:textId="77777777" w:rsidR="00E36842" w:rsidRDefault="00E36842" w:rsidP="00E3684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338CA6C3"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35E6531F"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14:paraId="600F934B"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50928594" w14:textId="77777777" w:rsidR="00E36842" w:rsidRDefault="00E36842" w:rsidP="00E3684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01B56BC" w14:textId="77777777" w:rsidR="00E36842" w:rsidRDefault="00E36842" w:rsidP="00E3684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DB2736" w14:textId="77777777" w:rsidR="00E36842" w:rsidRDefault="00E36842" w:rsidP="00E3684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7C364F" w14:textId="77777777" w:rsidR="00E36842" w:rsidRDefault="00E36842" w:rsidP="00E3684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4D3C398F" w:rsidR="0049655D" w:rsidRDefault="0049655D" w:rsidP="00E36842">
      <w:pPr>
        <w:pStyle w:val="23"/>
        <w:widowControl w:val="0"/>
        <w:tabs>
          <w:tab w:val="left" w:pos="1134"/>
        </w:tabs>
        <w:spacing w:after="160" w:line="240" w:lineRule="auto"/>
        <w:ind w:firstLine="567"/>
        <w:rPr>
          <w:rFonts w:ascii="GHEA Grapalat" w:hAnsi="GHEA Grapalat"/>
          <w:b/>
        </w:rPr>
      </w:pPr>
    </w:p>
    <w:p w14:paraId="0554347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CCBF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9DA530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430C54A"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6E0D8D8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18FC937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A5DCC4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B71920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9044F1" w:rsidRDefault="00FA0E41" w:rsidP="00B46D58">
      <w:pPr>
        <w:widowControl w:val="0"/>
        <w:spacing w:after="160"/>
        <w:ind w:firstLine="567"/>
        <w:jc w:val="center"/>
        <w:rPr>
          <w:rFonts w:ascii="GHEA Grapalat" w:hAnsi="GHEA Grapalat"/>
          <w:b/>
        </w:rPr>
      </w:pPr>
    </w:p>
    <w:p w14:paraId="5D40A281" w14:textId="77777777" w:rsidR="002626F7" w:rsidRDefault="002626F7" w:rsidP="00B46D58">
      <w:pPr>
        <w:rPr>
          <w:rFonts w:ascii="GHEA Grapalat" w:hAnsi="GHEA Grapalat" w:cs="Sylfaen"/>
        </w:rPr>
      </w:pPr>
    </w:p>
    <w:p w14:paraId="13A725B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E5E2104" w14:textId="32028373"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E1744">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811795">
        <w:rPr>
          <w:rFonts w:ascii="GHEA Grapalat" w:hAnsi="GHEA Grapalat"/>
          <w:sz w:val="24"/>
          <w:szCs w:val="24"/>
          <w:lang w:val="hy-AM"/>
        </w:rPr>
        <w:t>11։30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C2559E3"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FF64596"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закупаемые в рамках настоящей процедуры товары, а также выраженные одним </w:t>
      </w:r>
      <w:r w:rsidR="00576D5D" w:rsidRPr="009044F1">
        <w:rPr>
          <w:rFonts w:ascii="GHEA Grapalat" w:hAnsi="GHEA Grapalat"/>
        </w:rPr>
        <w:lastRenderedPageBreak/>
        <w:t>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D869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905D96A"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3DA90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2E8460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3D3DF2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22495C4"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D2F5B">
        <w:rPr>
          <w:rFonts w:ascii="GHEA Grapalat" w:hAnsi="GHEA Grapalat"/>
          <w:i w:val="0"/>
          <w:sz w:val="24"/>
          <w:szCs w:val="24"/>
        </w:rPr>
        <w:t>по курсу ЦБА на день подачи заявок</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14:paraId="70923579"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lastRenderedPageBreak/>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41A68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43284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0FF72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DC868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1223A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09C438CC"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C3A2D4"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14:paraId="41EDF9F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9C6DB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92A33F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194C5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C91D6B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997257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85AA3C"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0E0B5BD"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062619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946EF1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w:t>
      </w:r>
      <w:r w:rsidRPr="00B24E4B">
        <w:rPr>
          <w:rFonts w:ascii="GHEA Grapalat" w:hAnsi="GHEA Grapalat"/>
        </w:rPr>
        <w:lastRenderedPageBreak/>
        <w:t xml:space="preserve">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637CD2" w:rsidRDefault="00C20AD3" w:rsidP="00637CD2">
      <w:pPr>
        <w:widowControl w:val="0"/>
        <w:ind w:left="284"/>
        <w:contextualSpacing/>
        <w:jc w:val="both"/>
        <w:rPr>
          <w:rFonts w:ascii="GHEA Grapalat" w:hAnsi="GHEA Grapalat"/>
        </w:rPr>
      </w:pPr>
    </w:p>
    <w:p w14:paraId="08869AC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EECC08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F9AB6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14:paraId="7F0148A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F4E603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16ABBE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B692B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27202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D2F5B">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08DE9F"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512F90"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00ED6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lastRenderedPageBreak/>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Default="00B47535">
      <w:pPr>
        <w:rPr>
          <w:rFonts w:ascii="GHEA Grapalat" w:hAnsi="GHEA Grapalat"/>
          <w:b/>
        </w:rPr>
      </w:pPr>
      <w:r>
        <w:rPr>
          <w:rFonts w:ascii="GHEA Grapalat" w:hAnsi="GHEA Grapalat"/>
          <w:b/>
        </w:rPr>
        <w:br w:type="page"/>
      </w:r>
    </w:p>
    <w:p w14:paraId="1B67DD0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7A969C7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40F74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F49F2D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8F98192"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6ECAA6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051647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D881487"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4030EC" w:rsidRDefault="00801A4F" w:rsidP="004030EC">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7EAE4183"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14:paraId="7E143E1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9FE4B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616C010"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lastRenderedPageBreak/>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14:paraId="21D2EF65"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36B768"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226CFB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5FBB5D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448FE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A51CE1C"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F5CFAB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1D0BF429"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6EA2980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6EAECA7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299F832" w14:textId="77777777" w:rsidR="00096865" w:rsidRDefault="005066AC" w:rsidP="004030EC">
      <w:pPr>
        <w:widowControl w:val="0"/>
        <w:tabs>
          <w:tab w:val="left" w:pos="1134"/>
        </w:tabs>
        <w:spacing w:after="160"/>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7D35C39" w14:textId="77777777" w:rsidR="003D5CAF" w:rsidRPr="009044F1" w:rsidRDefault="003D5CAF" w:rsidP="005066AC">
      <w:pPr>
        <w:rPr>
          <w:rFonts w:ascii="GHEA Grapalat" w:hAnsi="GHEA Grapalat" w:cs="Arial"/>
          <w:b/>
        </w:rPr>
      </w:pPr>
    </w:p>
    <w:p w14:paraId="7285CA2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1AA07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2EF7E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14:paraId="78C7EC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DACC8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E4EFD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182C2E" w:rsidRDefault="00C54730" w:rsidP="00C54730">
      <w:pPr>
        <w:jc w:val="center"/>
        <w:rPr>
          <w:rFonts w:ascii="GHEA Grapalat" w:hAnsi="GHEA Grapalat"/>
          <w:b/>
        </w:rPr>
      </w:pPr>
    </w:p>
    <w:p w14:paraId="06BDBF61"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638FC1" w14:textId="77777777" w:rsidR="00C54730" w:rsidRPr="00182C2E" w:rsidRDefault="00C54730" w:rsidP="00C54730">
      <w:pPr>
        <w:jc w:val="center"/>
        <w:rPr>
          <w:rFonts w:ascii="GHEA Grapalat" w:hAnsi="GHEA Grapalat"/>
          <w:b/>
        </w:rPr>
      </w:pPr>
    </w:p>
    <w:p w14:paraId="5E8EBC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4E9F3D9"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3C96F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5792281"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032D8A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EDADFC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C8829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045F42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B36EB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CAACBA0"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F52A9F7"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4F57D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BEA080E"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C43F45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600FC14" w14:textId="77777777"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ED362A3"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7BB2B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A8537A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B5F66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6BBF391"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7BC33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gramStart"/>
      <w:r w:rsidRPr="00570BBD">
        <w:rPr>
          <w:rFonts w:ascii="GHEA Grapalat" w:hAnsi="GHEA Grapalat"/>
        </w:rPr>
        <w:t>органа.Уполномоченный</w:t>
      </w:r>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0DFDD28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D8256F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4E237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B40DE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A9A65F7" w14:textId="69C9755C" w:rsidR="004373E3" w:rsidRDefault="004373E3" w:rsidP="00B46D58">
      <w:pPr>
        <w:rPr>
          <w:rFonts w:ascii="GHEA Grapalat" w:hAnsi="GHEA Grapalat"/>
          <w:b/>
        </w:rPr>
      </w:pPr>
    </w:p>
    <w:p w14:paraId="00467A3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ACA6BE4" w14:textId="77777777" w:rsidR="008842CE" w:rsidRPr="00374F4A" w:rsidRDefault="008842CE" w:rsidP="00B46D58">
      <w:pPr>
        <w:widowControl w:val="0"/>
        <w:spacing w:after="160"/>
        <w:jc w:val="center"/>
        <w:rPr>
          <w:rFonts w:ascii="GHEA Grapalat" w:hAnsi="GHEA Grapalat"/>
          <w:b/>
        </w:rPr>
      </w:pPr>
    </w:p>
    <w:p w14:paraId="3299C540"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030EBAF" w14:textId="77777777" w:rsidR="00096865" w:rsidRPr="009044F1" w:rsidRDefault="00096865" w:rsidP="00B46D58">
      <w:pPr>
        <w:widowControl w:val="0"/>
        <w:spacing w:after="160"/>
        <w:jc w:val="center"/>
        <w:rPr>
          <w:rFonts w:ascii="GHEA Grapalat" w:hAnsi="GHEA Grapalat"/>
        </w:rPr>
      </w:pPr>
    </w:p>
    <w:p w14:paraId="7FCE84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0C57EA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3979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802770E" w14:textId="77777777" w:rsidR="008F15B9" w:rsidRDefault="008F15B9" w:rsidP="00B46D58">
      <w:pPr>
        <w:widowControl w:val="0"/>
        <w:spacing w:after="160"/>
        <w:jc w:val="center"/>
        <w:rPr>
          <w:rFonts w:ascii="GHEA Grapalat" w:hAnsi="GHEA Grapalat"/>
          <w:b/>
        </w:rPr>
      </w:pPr>
    </w:p>
    <w:p w14:paraId="019E1EB8" w14:textId="77777777" w:rsidR="008F15B9" w:rsidRDefault="008F15B9" w:rsidP="00B46D58">
      <w:pPr>
        <w:widowControl w:val="0"/>
        <w:spacing w:after="160"/>
        <w:jc w:val="center"/>
        <w:rPr>
          <w:rFonts w:ascii="GHEA Grapalat" w:hAnsi="GHEA Grapalat"/>
          <w:b/>
        </w:rPr>
      </w:pPr>
    </w:p>
    <w:p w14:paraId="2A0D290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EB9D2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AF8BB9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43409C77"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0BF6590"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14:paraId="6D3F40B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14:paraId="2EA1EF5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567AE0E"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D139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034A2A0"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1F1A4F0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F56681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0E3AB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93228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2A519"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94650E" w14:textId="77777777" w:rsidR="00ED59E0" w:rsidRDefault="00ED59E0" w:rsidP="00B46D58">
      <w:pPr>
        <w:widowControl w:val="0"/>
        <w:tabs>
          <w:tab w:val="left" w:pos="1134"/>
        </w:tabs>
        <w:spacing w:after="160"/>
        <w:ind w:firstLine="567"/>
        <w:jc w:val="both"/>
        <w:rPr>
          <w:rFonts w:ascii="GHEA Grapalat" w:hAnsi="GHEA Grapalat"/>
        </w:rPr>
      </w:pPr>
    </w:p>
    <w:p w14:paraId="74F5B408" w14:textId="77777777" w:rsidR="00ED59E0" w:rsidRDefault="00ED59E0" w:rsidP="00B46D58">
      <w:pPr>
        <w:widowControl w:val="0"/>
        <w:tabs>
          <w:tab w:val="left" w:pos="1134"/>
        </w:tabs>
        <w:spacing w:after="160"/>
        <w:ind w:firstLine="567"/>
        <w:jc w:val="both"/>
        <w:rPr>
          <w:rFonts w:ascii="GHEA Grapalat" w:hAnsi="GHEA Grapalat"/>
        </w:rPr>
      </w:pPr>
    </w:p>
    <w:p w14:paraId="110890F8" w14:textId="77777777" w:rsidR="00ED59E0" w:rsidRPr="00E267E5" w:rsidRDefault="00ED59E0" w:rsidP="00B46D58">
      <w:pPr>
        <w:widowControl w:val="0"/>
        <w:tabs>
          <w:tab w:val="left" w:pos="1134"/>
        </w:tabs>
        <w:spacing w:after="160"/>
        <w:ind w:firstLine="567"/>
        <w:jc w:val="both"/>
        <w:rPr>
          <w:rFonts w:ascii="GHEA Grapalat" w:hAnsi="GHEA Grapalat"/>
        </w:rPr>
      </w:pPr>
    </w:p>
    <w:p w14:paraId="10AE298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47BD2B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4EC86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6B448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2FD2F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DBD404B" w14:textId="23090541"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67528">
        <w:rPr>
          <w:rFonts w:ascii="GHEA Grapalat" w:hAnsi="GHEA Grapalat"/>
          <w:b/>
          <w:sz w:val="24"/>
          <w:szCs w:val="24"/>
        </w:rPr>
        <w:t>G41HD-GHAPZB-26/01</w:t>
      </w:r>
      <w:r w:rsidR="00B666FB">
        <w:rPr>
          <w:rStyle w:val="af6"/>
          <w:rFonts w:ascii="GHEA Grapalat" w:hAnsi="GHEA Grapalat"/>
          <w:b/>
          <w:sz w:val="24"/>
          <w:szCs w:val="24"/>
        </w:rPr>
        <w:footnoteReference w:customMarkFollows="1" w:id="13"/>
        <w:t>*</w:t>
      </w:r>
      <w:r w:rsidR="006132ED">
        <w:rPr>
          <w:rFonts w:ascii="GHEA Grapalat" w:hAnsi="GHEA Grapalat"/>
          <w:sz w:val="24"/>
          <w:szCs w:val="24"/>
        </w:rPr>
        <w:t>"</w:t>
      </w:r>
    </w:p>
    <w:p w14:paraId="60587308" w14:textId="77777777" w:rsidR="00B2572B" w:rsidRPr="00374F4A" w:rsidRDefault="00B2572B" w:rsidP="00B46D58">
      <w:pPr>
        <w:widowControl w:val="0"/>
        <w:spacing w:after="120"/>
        <w:jc w:val="center"/>
        <w:rPr>
          <w:rFonts w:ascii="GHEA Grapalat" w:hAnsi="GHEA Grapalat" w:cs="Sylfaen"/>
          <w:b/>
        </w:rPr>
      </w:pPr>
    </w:p>
    <w:p w14:paraId="3C41E86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477E745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C77C7">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5942FAA9" w14:textId="77777777" w:rsidR="00B2572B" w:rsidRPr="00374F4A" w:rsidRDefault="00B2572B" w:rsidP="00B46D58">
      <w:pPr>
        <w:widowControl w:val="0"/>
        <w:spacing w:after="120"/>
        <w:jc w:val="center"/>
        <w:rPr>
          <w:rFonts w:ascii="GHEA Grapalat" w:hAnsi="GHEA Grapalat"/>
        </w:rPr>
      </w:pPr>
    </w:p>
    <w:p w14:paraId="79970E4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30C387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DF63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E8F06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5B55E3" w14:textId="2CD47D41"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267528">
        <w:rPr>
          <w:rFonts w:ascii="GHEA Grapalat" w:hAnsi="GHEA Grapalat"/>
        </w:rPr>
        <w:t>G41HD-GHAPZB-26/01</w:t>
      </w:r>
      <w:r w:rsidR="006132ED">
        <w:rPr>
          <w:rFonts w:ascii="GHEA Grapalat" w:hAnsi="GHEA Grapalat"/>
        </w:rPr>
        <w:t>"</w:t>
      </w:r>
    </w:p>
    <w:p w14:paraId="63FAE7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9A1F40"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2AD93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17F8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2557AD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56511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E70AD2E" w14:textId="77777777" w:rsidR="000612B9" w:rsidRDefault="000612B9" w:rsidP="00B46D58">
      <w:pPr>
        <w:jc w:val="both"/>
        <w:rPr>
          <w:rFonts w:ascii="GHEA Grapalat" w:hAnsi="GHEA Grapalat"/>
        </w:rPr>
      </w:pPr>
    </w:p>
    <w:p w14:paraId="63B08A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6BBC48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C6F40B6" w14:textId="77777777" w:rsidR="000612B9" w:rsidRDefault="000612B9" w:rsidP="00B46D58">
      <w:pPr>
        <w:jc w:val="both"/>
        <w:rPr>
          <w:rFonts w:ascii="GHEA Grapalat" w:hAnsi="GHEA Grapalat"/>
        </w:rPr>
      </w:pPr>
    </w:p>
    <w:p w14:paraId="031285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A68A4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814F1CA" w14:textId="77777777" w:rsidR="00B138F3" w:rsidRDefault="00B138F3" w:rsidP="00B46D58">
      <w:pPr>
        <w:jc w:val="both"/>
        <w:rPr>
          <w:rFonts w:ascii="GHEA Grapalat" w:hAnsi="GHEA Grapalat"/>
        </w:rPr>
      </w:pPr>
    </w:p>
    <w:p w14:paraId="468C8AF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8BB91C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ED5332C" w14:textId="77777777" w:rsidR="00B138F3" w:rsidRDefault="00B138F3" w:rsidP="00F96993">
      <w:pPr>
        <w:jc w:val="both"/>
        <w:rPr>
          <w:rFonts w:ascii="GHEA Grapalat" w:hAnsi="GHEA Grapalat"/>
        </w:rPr>
      </w:pPr>
    </w:p>
    <w:p w14:paraId="041906B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F22506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2733750" w14:textId="77777777" w:rsidR="00B16483" w:rsidRDefault="00B16483" w:rsidP="00F96993">
      <w:pPr>
        <w:jc w:val="both"/>
        <w:rPr>
          <w:rFonts w:ascii="GHEA Grapalat" w:hAnsi="GHEA Grapalat"/>
          <w:sz w:val="18"/>
          <w:szCs w:val="18"/>
        </w:rPr>
      </w:pPr>
    </w:p>
    <w:p w14:paraId="491DE53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EFFB4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3887DE9" w14:textId="77777777" w:rsidR="00B16483" w:rsidRPr="00D3436F" w:rsidRDefault="00B16483" w:rsidP="00B16483">
      <w:pPr>
        <w:tabs>
          <w:tab w:val="left" w:pos="7371"/>
        </w:tabs>
        <w:spacing w:after="160"/>
        <w:ind w:left="3544" w:firstLine="3"/>
        <w:jc w:val="both"/>
        <w:rPr>
          <w:rFonts w:ascii="GHEA Grapalat" w:hAnsi="GHEA Grapalat"/>
          <w:sz w:val="16"/>
        </w:rPr>
      </w:pPr>
    </w:p>
    <w:p w14:paraId="26530B51"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14:paraId="5AE5FAB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3CF3117"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E9B22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lastRenderedPageBreak/>
        <w:t>наименование участника</w:t>
      </w:r>
    </w:p>
    <w:p w14:paraId="2089B4AC" w14:textId="77777777" w:rsidR="009E1F0A" w:rsidRPr="004F23CF" w:rsidRDefault="009E1F0A" w:rsidP="009E1F0A">
      <w:pPr>
        <w:rPr>
          <w:rFonts w:ascii="GHEA Grapalat" w:hAnsi="GHEA Grapalat"/>
          <w:i/>
          <w:sz w:val="16"/>
          <w:vertAlign w:val="superscript"/>
          <w:lang w:val="es-ES"/>
        </w:rPr>
      </w:pPr>
    </w:p>
    <w:p w14:paraId="5DE4F38A" w14:textId="1F165F45"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267528">
        <w:rPr>
          <w:rFonts w:ascii="GHEA Grapalat" w:hAnsi="GHEA Grapalat"/>
        </w:rPr>
        <w:t>G41HD-GHAPZB-26/01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35FD2CB"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E26918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9FBCE" w14:textId="2C2E597B"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C77C7">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267528">
        <w:rPr>
          <w:rFonts w:ascii="GHEA Grapalat" w:hAnsi="GHEA Grapalat"/>
        </w:rPr>
        <w:t>G41HD-GHAPZB-26/01</w:t>
      </w:r>
      <w:r w:rsidRPr="00AF791F">
        <w:rPr>
          <w:rFonts w:ascii="GHEA Grapalat" w:hAnsi="GHEA Grapalat"/>
        </w:rPr>
        <w:t>"*</w:t>
      </w:r>
    </w:p>
    <w:p w14:paraId="1C2DC8C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237D5EC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BAAC1C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0D7D67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4A71E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A00CEB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C07040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432F15E"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1624EB0"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1578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36D818" w14:textId="77777777" w:rsidR="00993891" w:rsidRDefault="009A73EA" w:rsidP="00DD2F5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proofErr w:type="gramStart"/>
      <w:r w:rsidR="00F36AD3">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sidR="00F36AD3">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90CC2B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997765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2A4714E" w14:textId="77777777" w:rsidR="00F855BB" w:rsidRDefault="00F855BB" w:rsidP="00B46D58">
      <w:pPr>
        <w:tabs>
          <w:tab w:val="left" w:pos="7371"/>
        </w:tabs>
        <w:spacing w:after="160"/>
        <w:ind w:left="3544" w:firstLine="3"/>
        <w:jc w:val="both"/>
        <w:rPr>
          <w:rFonts w:ascii="GHEA Grapalat" w:hAnsi="GHEA Grapalat"/>
          <w:sz w:val="16"/>
          <w:lang w:val="hy-AM"/>
        </w:rPr>
      </w:pPr>
    </w:p>
    <w:p w14:paraId="799B748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BD366C5" w14:textId="77777777" w:rsidR="006B3E56" w:rsidRPr="00D3436F" w:rsidRDefault="006B3E56" w:rsidP="00B46D58">
      <w:pPr>
        <w:tabs>
          <w:tab w:val="left" w:pos="7371"/>
        </w:tabs>
        <w:spacing w:after="160"/>
        <w:ind w:left="3544" w:firstLine="3"/>
        <w:jc w:val="both"/>
        <w:rPr>
          <w:rFonts w:ascii="GHEA Grapalat" w:hAnsi="GHEA Grapalat"/>
          <w:sz w:val="16"/>
        </w:rPr>
      </w:pPr>
    </w:p>
    <w:p w14:paraId="581A75CC" w14:textId="77777777" w:rsidR="006B3E56" w:rsidRPr="00770B03" w:rsidRDefault="006B3E56" w:rsidP="00B46D58">
      <w:pPr>
        <w:tabs>
          <w:tab w:val="left" w:pos="7371"/>
        </w:tabs>
        <w:spacing w:after="160"/>
        <w:ind w:left="3544" w:firstLine="3"/>
        <w:jc w:val="both"/>
        <w:rPr>
          <w:rFonts w:ascii="GHEA Grapalat" w:hAnsi="GHEA Grapalat"/>
          <w:sz w:val="16"/>
        </w:rPr>
      </w:pPr>
    </w:p>
    <w:p w14:paraId="0A25F1F9"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CC08F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45B55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74AB1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98E3CF" w14:textId="77777777" w:rsidR="00123294" w:rsidRDefault="00123294" w:rsidP="00B46D58">
      <w:pPr>
        <w:rPr>
          <w:rFonts w:ascii="GHEA Grapalat" w:hAnsi="GHEA Grapalat"/>
          <w:b/>
        </w:rPr>
      </w:pPr>
      <w:r>
        <w:rPr>
          <w:rFonts w:ascii="GHEA Grapalat" w:hAnsi="GHEA Grapalat"/>
          <w:b/>
        </w:rPr>
        <w:br w:type="page"/>
      </w:r>
    </w:p>
    <w:p w14:paraId="4F6848B3" w14:textId="77777777" w:rsidR="00B048B2" w:rsidRDefault="00B048B2" w:rsidP="00B46D58">
      <w:pPr>
        <w:rPr>
          <w:rFonts w:ascii="GHEA Grapalat" w:hAnsi="GHEA Grapalat"/>
          <w:b/>
        </w:rPr>
      </w:pPr>
    </w:p>
    <w:p w14:paraId="6EB9E652"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CC5DC2F" w14:textId="6508603C"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67528">
        <w:rPr>
          <w:rFonts w:ascii="GHEA Grapalat" w:hAnsi="GHEA Grapalat"/>
          <w:b/>
          <w:sz w:val="24"/>
          <w:szCs w:val="24"/>
        </w:rPr>
        <w:t>G41HD-GHAPZB-26/01</w:t>
      </w:r>
      <w:r>
        <w:rPr>
          <w:rFonts w:ascii="GHEA Grapalat" w:hAnsi="GHEA Grapalat"/>
          <w:b/>
          <w:sz w:val="24"/>
          <w:szCs w:val="24"/>
        </w:rPr>
        <w:t>"</w:t>
      </w:r>
      <w:r>
        <w:rPr>
          <w:rStyle w:val="af6"/>
          <w:rFonts w:ascii="GHEA Grapalat" w:hAnsi="GHEA Grapalat"/>
          <w:b/>
          <w:sz w:val="24"/>
          <w:szCs w:val="24"/>
        </w:rPr>
        <w:footnoteReference w:customMarkFollows="1" w:id="15"/>
        <w:t>*</w:t>
      </w:r>
    </w:p>
    <w:p w14:paraId="7D9CF5C6" w14:textId="77777777" w:rsidR="00D043C1" w:rsidRPr="009044F1" w:rsidRDefault="00D043C1" w:rsidP="00D043C1">
      <w:pPr>
        <w:widowControl w:val="0"/>
        <w:spacing w:after="160"/>
        <w:ind w:left="567" w:right="565"/>
        <w:jc w:val="center"/>
        <w:rPr>
          <w:rFonts w:ascii="GHEA Grapalat" w:hAnsi="GHEA Grapalat"/>
          <w:b/>
        </w:rPr>
      </w:pPr>
    </w:p>
    <w:p w14:paraId="098DB32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C1DB8C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B458DB2"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59A7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6876F32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65BF55E" w14:textId="55DB9292"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267528">
        <w:rPr>
          <w:rFonts w:ascii="GHEA Grapalat" w:hAnsi="GHEA Grapalat"/>
        </w:rPr>
        <w:t>G41HD-GHAPZB-26/01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01AE593" w14:textId="77777777" w:rsidTr="00FF3F2A">
        <w:tc>
          <w:tcPr>
            <w:tcW w:w="1042" w:type="dxa"/>
            <w:vMerge w:val="restart"/>
            <w:vAlign w:val="center"/>
          </w:tcPr>
          <w:p w14:paraId="00E0DFD5" w14:textId="77777777" w:rsidR="00EE1022" w:rsidRDefault="00EE1022" w:rsidP="00FF3F2A">
            <w:pPr>
              <w:widowControl w:val="0"/>
              <w:jc w:val="center"/>
              <w:rPr>
                <w:rFonts w:ascii="GHEA Grapalat" w:hAnsi="GHEA Grapalat"/>
                <w:b/>
                <w:sz w:val="20"/>
                <w:szCs w:val="20"/>
              </w:rPr>
            </w:pPr>
          </w:p>
          <w:p w14:paraId="4DF7A93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122D3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0CF855" w14:textId="77777777" w:rsidTr="000811C1">
        <w:trPr>
          <w:trHeight w:val="696"/>
        </w:trPr>
        <w:tc>
          <w:tcPr>
            <w:tcW w:w="1042" w:type="dxa"/>
            <w:vMerge/>
            <w:vAlign w:val="center"/>
          </w:tcPr>
          <w:p w14:paraId="42E5FCF6"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C264AE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4152C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B5D0D3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D1388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47226F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A4E046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457766A" w14:textId="77777777" w:rsidTr="00FF3F2A">
        <w:tc>
          <w:tcPr>
            <w:tcW w:w="1042" w:type="dxa"/>
          </w:tcPr>
          <w:p w14:paraId="729F9E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09D35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A2AE2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A46BA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65B545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8BF777B"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FFD1BDB" w14:textId="77777777" w:rsidTr="00FF3F2A">
        <w:tc>
          <w:tcPr>
            <w:tcW w:w="1042" w:type="dxa"/>
          </w:tcPr>
          <w:p w14:paraId="4A6673F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77C5C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EAA9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D7E5F8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2363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CAA654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7DD1BEB" w14:textId="77777777" w:rsidTr="00FF3F2A">
        <w:tc>
          <w:tcPr>
            <w:tcW w:w="1042" w:type="dxa"/>
          </w:tcPr>
          <w:p w14:paraId="6C22751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0F255E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BD696C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263F11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2400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3289B5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884FE1B" w14:textId="77777777" w:rsidR="00D043C1" w:rsidRDefault="00D043C1" w:rsidP="00D043C1">
      <w:pPr>
        <w:widowControl w:val="0"/>
        <w:tabs>
          <w:tab w:val="left" w:pos="6804"/>
        </w:tabs>
        <w:jc w:val="center"/>
        <w:rPr>
          <w:rFonts w:ascii="GHEA Grapalat" w:hAnsi="GHEA Grapalat"/>
          <w:lang w:val="en-US"/>
        </w:rPr>
      </w:pPr>
    </w:p>
    <w:p w14:paraId="011535B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5B97FA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862CD8F" w14:textId="77777777" w:rsidR="00D043C1" w:rsidRPr="008875C7" w:rsidRDefault="00D043C1" w:rsidP="00D043C1">
      <w:pPr>
        <w:widowControl w:val="0"/>
        <w:spacing w:after="160"/>
        <w:jc w:val="right"/>
        <w:rPr>
          <w:rFonts w:ascii="GHEA Grapalat" w:hAnsi="GHEA Grapalat"/>
        </w:rPr>
      </w:pPr>
    </w:p>
    <w:p w14:paraId="6174CC8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8D6B2C7" w14:textId="77777777" w:rsidR="00D043C1" w:rsidRDefault="00D043C1" w:rsidP="00D043C1">
      <w:pPr>
        <w:rPr>
          <w:rFonts w:ascii="GHEA Grapalat" w:hAnsi="GHEA Grapalat"/>
        </w:rPr>
      </w:pPr>
      <w:r>
        <w:rPr>
          <w:rFonts w:ascii="GHEA Grapalat" w:hAnsi="GHEA Grapalat"/>
        </w:rPr>
        <w:br w:type="page"/>
      </w:r>
    </w:p>
    <w:p w14:paraId="3F95596E"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F94A255"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4247AC2" w14:textId="1280676E"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267528">
        <w:rPr>
          <w:rFonts w:ascii="GHEA Grapalat" w:hAnsi="GHEA Grapalat"/>
          <w:b/>
          <w:sz w:val="24"/>
          <w:szCs w:val="24"/>
        </w:rPr>
        <w:t>G41HD-GHAPZB-26/01</w:t>
      </w:r>
      <w:r w:rsidR="000B5664">
        <w:rPr>
          <w:rFonts w:ascii="GHEA Grapalat" w:hAnsi="GHEA Grapalat"/>
          <w:b/>
          <w:sz w:val="24"/>
          <w:szCs w:val="24"/>
        </w:rPr>
        <w:t>*</w:t>
      </w:r>
      <w:r>
        <w:rPr>
          <w:rFonts w:ascii="GHEA Grapalat" w:hAnsi="GHEA Grapalat"/>
          <w:b/>
          <w:sz w:val="24"/>
          <w:szCs w:val="24"/>
        </w:rPr>
        <w:t>"</w:t>
      </w:r>
    </w:p>
    <w:p w14:paraId="6686432F" w14:textId="77777777" w:rsidR="00F016A2" w:rsidRDefault="00F016A2">
      <w:pPr>
        <w:rPr>
          <w:rFonts w:ascii="GHEA Grapalat" w:hAnsi="GHEA Grapalat"/>
          <w:b/>
        </w:rPr>
      </w:pPr>
    </w:p>
    <w:p w14:paraId="47CC52B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8D2A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69F185D" w14:textId="77777777" w:rsidR="00F016A2" w:rsidRPr="00ED3A13" w:rsidRDefault="00F016A2" w:rsidP="00F016A2">
      <w:pPr>
        <w:ind w:left="360" w:hanging="360"/>
        <w:jc w:val="center"/>
        <w:rPr>
          <w:rFonts w:ascii="GHEA Grapalat" w:eastAsia="GHEA Grapalat" w:hAnsi="GHEA Grapalat" w:cs="GHEA Grapalat"/>
          <w:b/>
        </w:rPr>
      </w:pPr>
    </w:p>
    <w:p w14:paraId="107674D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B6C1E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5CBA64C" w14:textId="77777777" w:rsidTr="006D2CDF">
        <w:tc>
          <w:tcPr>
            <w:tcW w:w="2836" w:type="dxa"/>
            <w:shd w:val="clear" w:color="auto" w:fill="D9E2F3"/>
            <w:vAlign w:val="center"/>
          </w:tcPr>
          <w:p w14:paraId="6DEAB83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A93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CFDE3" w14:textId="77777777" w:rsidTr="006D2CDF">
        <w:tc>
          <w:tcPr>
            <w:tcW w:w="2836" w:type="dxa"/>
            <w:shd w:val="clear" w:color="auto" w:fill="D9E2F3"/>
            <w:vAlign w:val="center"/>
          </w:tcPr>
          <w:p w14:paraId="00B7A5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41C0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4A1FD2" w14:textId="77777777" w:rsidTr="006D2CDF">
        <w:tc>
          <w:tcPr>
            <w:tcW w:w="2836" w:type="dxa"/>
            <w:shd w:val="clear" w:color="auto" w:fill="D9E2F3"/>
            <w:vAlign w:val="center"/>
          </w:tcPr>
          <w:p w14:paraId="7724AD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208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2DF0C" w14:textId="77777777" w:rsidTr="006D2CDF">
        <w:tc>
          <w:tcPr>
            <w:tcW w:w="2836" w:type="dxa"/>
            <w:shd w:val="clear" w:color="auto" w:fill="D9E2F3"/>
            <w:vAlign w:val="center"/>
          </w:tcPr>
          <w:p w14:paraId="22B392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FCC9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FB0F35" w14:textId="77777777" w:rsidTr="006D2CDF">
        <w:tc>
          <w:tcPr>
            <w:tcW w:w="2836" w:type="dxa"/>
            <w:shd w:val="clear" w:color="auto" w:fill="D9E2F3"/>
            <w:vAlign w:val="center"/>
          </w:tcPr>
          <w:p w14:paraId="45C3B55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01086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2D449F" w14:textId="77777777" w:rsidTr="006D2CDF">
        <w:tc>
          <w:tcPr>
            <w:tcW w:w="2836" w:type="dxa"/>
            <w:shd w:val="clear" w:color="auto" w:fill="D9E2F3"/>
            <w:vAlign w:val="center"/>
          </w:tcPr>
          <w:p w14:paraId="7E8322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7CD4DC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D26801A" w14:textId="77777777" w:rsidTr="006D2CDF">
        <w:tc>
          <w:tcPr>
            <w:tcW w:w="2836" w:type="dxa"/>
            <w:shd w:val="clear" w:color="auto" w:fill="D9E2F3"/>
            <w:vAlign w:val="center"/>
          </w:tcPr>
          <w:p w14:paraId="65AE8198"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2AE8B64"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90D3A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C6323E" w14:textId="77777777" w:rsidTr="006D2CDF">
        <w:tc>
          <w:tcPr>
            <w:tcW w:w="2835" w:type="dxa"/>
            <w:shd w:val="clear" w:color="auto" w:fill="D9E2F3"/>
            <w:vAlign w:val="center"/>
          </w:tcPr>
          <w:p w14:paraId="4B7E2D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B70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392DF" w14:textId="77777777" w:rsidTr="006D2CDF">
        <w:trPr>
          <w:trHeight w:val="1487"/>
        </w:trPr>
        <w:tc>
          <w:tcPr>
            <w:tcW w:w="2835" w:type="dxa"/>
            <w:shd w:val="clear" w:color="auto" w:fill="D9E2F3"/>
            <w:vAlign w:val="center"/>
          </w:tcPr>
          <w:p w14:paraId="2B8223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8D61F4" w14:textId="77777777" w:rsidR="00F016A2" w:rsidRPr="00FD1EE4" w:rsidRDefault="00F016A2" w:rsidP="006D2CDF">
            <w:pPr>
              <w:spacing w:before="240" w:after="240"/>
              <w:rPr>
                <w:rFonts w:ascii="GHEA Grapalat" w:eastAsia="GHEA Grapalat" w:hAnsi="GHEA Grapalat" w:cs="GHEA Grapalat"/>
              </w:rPr>
            </w:pPr>
          </w:p>
        </w:tc>
      </w:tr>
    </w:tbl>
    <w:p w14:paraId="07566E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BB2CA5" w14:textId="77777777" w:rsidTr="006D2CDF">
        <w:tc>
          <w:tcPr>
            <w:tcW w:w="2835" w:type="dxa"/>
            <w:shd w:val="clear" w:color="auto" w:fill="D9E2F3"/>
            <w:vAlign w:val="center"/>
          </w:tcPr>
          <w:p w14:paraId="19EA1B8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52E71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451DA4" w14:textId="77777777" w:rsidTr="006D2CDF">
        <w:tc>
          <w:tcPr>
            <w:tcW w:w="2835" w:type="dxa"/>
            <w:shd w:val="clear" w:color="auto" w:fill="D9E2F3"/>
            <w:vAlign w:val="center"/>
          </w:tcPr>
          <w:p w14:paraId="24AC769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74EE8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6C20AD" w14:textId="77777777" w:rsidTr="006D2CDF">
        <w:tc>
          <w:tcPr>
            <w:tcW w:w="2835" w:type="dxa"/>
            <w:shd w:val="clear" w:color="auto" w:fill="D9E2F3"/>
            <w:vAlign w:val="center"/>
          </w:tcPr>
          <w:p w14:paraId="6B8F066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8F47CFF" w14:textId="77777777" w:rsidR="00F016A2" w:rsidRPr="00FD1EE4" w:rsidRDefault="00F016A2" w:rsidP="006D2CDF">
            <w:pPr>
              <w:spacing w:before="240" w:after="240"/>
              <w:rPr>
                <w:rFonts w:ascii="GHEA Grapalat" w:eastAsia="GHEA Grapalat" w:hAnsi="GHEA Grapalat" w:cs="GHEA Grapalat"/>
              </w:rPr>
            </w:pPr>
          </w:p>
        </w:tc>
      </w:tr>
    </w:tbl>
    <w:p w14:paraId="7D2E3EB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722A248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EFD679" w14:textId="77777777" w:rsidTr="006D2CDF">
        <w:tc>
          <w:tcPr>
            <w:tcW w:w="2835" w:type="dxa"/>
            <w:shd w:val="clear" w:color="auto" w:fill="D9E2F3"/>
            <w:vAlign w:val="center"/>
          </w:tcPr>
          <w:p w14:paraId="55C8A56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D7EA0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D2FC1A" w14:textId="77777777" w:rsidTr="006D2CDF">
        <w:tc>
          <w:tcPr>
            <w:tcW w:w="2835" w:type="dxa"/>
            <w:shd w:val="clear" w:color="auto" w:fill="D9E2F3"/>
            <w:vAlign w:val="center"/>
          </w:tcPr>
          <w:p w14:paraId="0503B2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9F324AD" w14:textId="77777777" w:rsidR="00F016A2" w:rsidRPr="00FD1EE4" w:rsidRDefault="00F016A2" w:rsidP="006D2CDF">
            <w:pPr>
              <w:spacing w:before="240" w:after="240"/>
              <w:rPr>
                <w:rFonts w:ascii="GHEA Grapalat" w:eastAsia="GHEA Grapalat" w:hAnsi="GHEA Grapalat" w:cs="GHEA Grapalat"/>
              </w:rPr>
            </w:pPr>
          </w:p>
        </w:tc>
      </w:tr>
    </w:tbl>
    <w:p w14:paraId="5C1E6A0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D3F990C" w14:textId="77777777" w:rsidTr="006D2CDF">
        <w:tc>
          <w:tcPr>
            <w:tcW w:w="2835" w:type="dxa"/>
            <w:shd w:val="clear" w:color="auto" w:fill="D9E2F3"/>
            <w:vAlign w:val="center"/>
          </w:tcPr>
          <w:p w14:paraId="15D58C3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7205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887459" w14:textId="77777777" w:rsidTr="006D2CDF">
        <w:tc>
          <w:tcPr>
            <w:tcW w:w="2835" w:type="dxa"/>
            <w:shd w:val="clear" w:color="auto" w:fill="D9E2F3"/>
            <w:vAlign w:val="center"/>
          </w:tcPr>
          <w:p w14:paraId="0BDF61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3B742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65EA6" w14:textId="77777777" w:rsidTr="006D2CDF">
        <w:tc>
          <w:tcPr>
            <w:tcW w:w="2835" w:type="dxa"/>
            <w:shd w:val="clear" w:color="auto" w:fill="D9E2F3"/>
            <w:vAlign w:val="center"/>
          </w:tcPr>
          <w:p w14:paraId="25E467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6F0B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BF8299" w14:textId="77777777" w:rsidTr="006D2CDF">
        <w:tc>
          <w:tcPr>
            <w:tcW w:w="2835" w:type="dxa"/>
            <w:shd w:val="clear" w:color="auto" w:fill="D9E2F3"/>
            <w:vAlign w:val="center"/>
          </w:tcPr>
          <w:p w14:paraId="3409B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5037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5E19F1" w14:textId="77777777" w:rsidTr="006D2CDF">
        <w:tc>
          <w:tcPr>
            <w:tcW w:w="2835" w:type="dxa"/>
            <w:shd w:val="clear" w:color="auto" w:fill="D9E2F3"/>
            <w:vAlign w:val="center"/>
          </w:tcPr>
          <w:p w14:paraId="6E01EB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C74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BD6C0" w14:textId="77777777" w:rsidTr="006D2CDF">
        <w:trPr>
          <w:trHeight w:val="1361"/>
        </w:trPr>
        <w:tc>
          <w:tcPr>
            <w:tcW w:w="2835" w:type="dxa"/>
            <w:shd w:val="clear" w:color="auto" w:fill="D9E2F3"/>
            <w:vAlign w:val="center"/>
          </w:tcPr>
          <w:p w14:paraId="1A1608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A5950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40F2B" w14:textId="77777777" w:rsidTr="006D2CDF">
        <w:tc>
          <w:tcPr>
            <w:tcW w:w="2835" w:type="dxa"/>
            <w:shd w:val="clear" w:color="auto" w:fill="D9E2F3"/>
            <w:vAlign w:val="center"/>
          </w:tcPr>
          <w:p w14:paraId="571A3F9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25076F42" w14:textId="77777777" w:rsidR="00F016A2" w:rsidRPr="00FD1EE4" w:rsidRDefault="00F016A2" w:rsidP="006D2CDF">
            <w:pPr>
              <w:spacing w:before="240" w:after="240"/>
              <w:rPr>
                <w:rFonts w:ascii="GHEA Grapalat" w:eastAsia="GHEA Grapalat" w:hAnsi="GHEA Grapalat" w:cs="GHEA Grapalat"/>
              </w:rPr>
            </w:pPr>
          </w:p>
        </w:tc>
      </w:tr>
    </w:tbl>
    <w:p w14:paraId="3306B672"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C779E36" w14:textId="77777777" w:rsidTr="006D2CDF">
        <w:tc>
          <w:tcPr>
            <w:tcW w:w="2836" w:type="dxa"/>
            <w:shd w:val="clear" w:color="auto" w:fill="D9E2F3"/>
            <w:vAlign w:val="center"/>
          </w:tcPr>
          <w:p w14:paraId="2391F46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58F3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6F050" w14:textId="77777777" w:rsidTr="006D2CDF">
        <w:tc>
          <w:tcPr>
            <w:tcW w:w="2836" w:type="dxa"/>
            <w:shd w:val="clear" w:color="auto" w:fill="D9E2F3"/>
            <w:vAlign w:val="center"/>
          </w:tcPr>
          <w:p w14:paraId="53FD428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5EEF942"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BDD313E"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2E10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32ED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80B6A" w14:textId="77777777" w:rsidTr="006D2CDF">
        <w:tc>
          <w:tcPr>
            <w:tcW w:w="2837" w:type="dxa"/>
            <w:shd w:val="clear" w:color="auto" w:fill="D9E2F3"/>
            <w:vAlign w:val="center"/>
          </w:tcPr>
          <w:p w14:paraId="3ECB3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1FFF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FF76E4" w14:textId="77777777" w:rsidTr="006D2CDF">
        <w:tc>
          <w:tcPr>
            <w:tcW w:w="2837" w:type="dxa"/>
            <w:shd w:val="clear" w:color="auto" w:fill="D9E2F3"/>
            <w:vAlign w:val="center"/>
          </w:tcPr>
          <w:p w14:paraId="6EFAA8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1238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E47AC1" w14:textId="77777777" w:rsidTr="006D2CDF">
        <w:tc>
          <w:tcPr>
            <w:tcW w:w="2837" w:type="dxa"/>
            <w:shd w:val="clear" w:color="auto" w:fill="D9E2F3"/>
            <w:vAlign w:val="center"/>
          </w:tcPr>
          <w:p w14:paraId="2D80F8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BD86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B44704" w14:textId="77777777" w:rsidTr="006D2CDF">
        <w:tc>
          <w:tcPr>
            <w:tcW w:w="2837" w:type="dxa"/>
            <w:shd w:val="clear" w:color="auto" w:fill="D9E2F3"/>
            <w:vAlign w:val="center"/>
          </w:tcPr>
          <w:p w14:paraId="74462B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19C35"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02639C"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7153B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8DE28D" w14:textId="77777777" w:rsidTr="006D2CDF">
        <w:tc>
          <w:tcPr>
            <w:tcW w:w="2837" w:type="dxa"/>
            <w:shd w:val="clear" w:color="auto" w:fill="D9E2F3"/>
            <w:vAlign w:val="center"/>
          </w:tcPr>
          <w:p w14:paraId="248ADA5A"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E775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9F5ADC" w14:textId="77777777" w:rsidTr="006D2CDF">
        <w:tc>
          <w:tcPr>
            <w:tcW w:w="2837" w:type="dxa"/>
            <w:shd w:val="clear" w:color="auto" w:fill="D9E2F3"/>
            <w:vAlign w:val="center"/>
          </w:tcPr>
          <w:p w14:paraId="6539019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FE7A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B04124" w14:textId="77777777" w:rsidTr="006D2CDF">
        <w:tc>
          <w:tcPr>
            <w:tcW w:w="2837" w:type="dxa"/>
            <w:shd w:val="clear" w:color="auto" w:fill="D9E2F3"/>
            <w:vAlign w:val="center"/>
          </w:tcPr>
          <w:p w14:paraId="2B6DB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0D34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F371E1" w14:textId="77777777" w:rsidTr="006D2CDF">
        <w:tc>
          <w:tcPr>
            <w:tcW w:w="2837" w:type="dxa"/>
            <w:shd w:val="clear" w:color="auto" w:fill="D9E2F3"/>
            <w:vAlign w:val="center"/>
          </w:tcPr>
          <w:p w14:paraId="1FBFEEA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13337B7"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4ED200D"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164B8C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012782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ADD24F" w14:textId="77777777" w:rsidTr="006D2CDF">
        <w:tc>
          <w:tcPr>
            <w:tcW w:w="2836" w:type="dxa"/>
            <w:shd w:val="clear" w:color="auto" w:fill="D9E2F3"/>
            <w:vAlign w:val="center"/>
          </w:tcPr>
          <w:p w14:paraId="5F9918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F599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60B46" w14:textId="77777777" w:rsidTr="006D2CDF">
        <w:tc>
          <w:tcPr>
            <w:tcW w:w="2836" w:type="dxa"/>
            <w:shd w:val="clear" w:color="auto" w:fill="D9E2F3"/>
            <w:vAlign w:val="center"/>
          </w:tcPr>
          <w:p w14:paraId="566A15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D0C3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4CC8A" w14:textId="77777777" w:rsidTr="006D2CDF">
        <w:tc>
          <w:tcPr>
            <w:tcW w:w="2836" w:type="dxa"/>
            <w:shd w:val="clear" w:color="auto" w:fill="D9E2F3"/>
            <w:vAlign w:val="center"/>
          </w:tcPr>
          <w:p w14:paraId="537B7D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39162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8F7C0" w14:textId="77777777" w:rsidTr="006D2CDF">
        <w:tc>
          <w:tcPr>
            <w:tcW w:w="2836" w:type="dxa"/>
            <w:shd w:val="clear" w:color="auto" w:fill="D9E2F3"/>
            <w:vAlign w:val="center"/>
          </w:tcPr>
          <w:p w14:paraId="70A79D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95604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8FB7AD" w14:textId="77777777" w:rsidTr="006D2CDF">
        <w:tc>
          <w:tcPr>
            <w:tcW w:w="2836" w:type="dxa"/>
            <w:shd w:val="clear" w:color="auto" w:fill="D9E2F3"/>
            <w:vAlign w:val="center"/>
          </w:tcPr>
          <w:p w14:paraId="3B7536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AA94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A06F5C" w14:textId="77777777" w:rsidTr="006D2CDF">
        <w:tc>
          <w:tcPr>
            <w:tcW w:w="2836" w:type="dxa"/>
            <w:shd w:val="clear" w:color="auto" w:fill="D9E2F3"/>
            <w:vAlign w:val="center"/>
          </w:tcPr>
          <w:p w14:paraId="268665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CFC5047" w14:textId="77777777" w:rsidR="00F016A2" w:rsidRPr="00FD1EE4" w:rsidRDefault="00F016A2" w:rsidP="006D2CDF">
            <w:pPr>
              <w:spacing w:before="240" w:after="240"/>
              <w:rPr>
                <w:rFonts w:ascii="GHEA Grapalat" w:eastAsia="GHEA Grapalat" w:hAnsi="GHEA Grapalat" w:cs="GHEA Grapalat"/>
              </w:rPr>
            </w:pPr>
          </w:p>
        </w:tc>
      </w:tr>
    </w:tbl>
    <w:p w14:paraId="13DD05C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1D03CE2" w14:textId="77777777" w:rsidTr="006D2CDF">
        <w:tc>
          <w:tcPr>
            <w:tcW w:w="2977" w:type="dxa"/>
            <w:shd w:val="clear" w:color="auto" w:fill="D9E2F3"/>
            <w:vAlign w:val="center"/>
          </w:tcPr>
          <w:p w14:paraId="21333F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60DFD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13E4C2" w14:textId="77777777" w:rsidTr="006D2CDF">
        <w:tc>
          <w:tcPr>
            <w:tcW w:w="2977" w:type="dxa"/>
            <w:shd w:val="clear" w:color="auto" w:fill="D9E2F3"/>
            <w:vAlign w:val="center"/>
          </w:tcPr>
          <w:p w14:paraId="4CBC75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FF3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891AC" w14:textId="77777777" w:rsidTr="006D2CDF">
        <w:tc>
          <w:tcPr>
            <w:tcW w:w="2977" w:type="dxa"/>
            <w:shd w:val="clear" w:color="auto" w:fill="D9E2F3"/>
            <w:vAlign w:val="center"/>
          </w:tcPr>
          <w:p w14:paraId="393BE0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932FC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14692" w14:textId="77777777" w:rsidTr="006D2CDF">
        <w:tc>
          <w:tcPr>
            <w:tcW w:w="2977" w:type="dxa"/>
            <w:shd w:val="clear" w:color="auto" w:fill="D9E2F3"/>
            <w:vAlign w:val="center"/>
          </w:tcPr>
          <w:p w14:paraId="7D99477A"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C5804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998609" w14:textId="77777777" w:rsidTr="006D2CDF">
        <w:tc>
          <w:tcPr>
            <w:tcW w:w="2977" w:type="dxa"/>
            <w:shd w:val="clear" w:color="auto" w:fill="D9E2F3"/>
            <w:vAlign w:val="center"/>
          </w:tcPr>
          <w:p w14:paraId="2CBD26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7A158C" w14:textId="77777777" w:rsidR="00F016A2" w:rsidRPr="00FD1EE4" w:rsidRDefault="00F016A2" w:rsidP="006D2CDF">
            <w:pPr>
              <w:spacing w:before="240" w:after="240"/>
              <w:rPr>
                <w:rFonts w:ascii="GHEA Grapalat" w:eastAsia="GHEA Grapalat" w:hAnsi="GHEA Grapalat" w:cs="GHEA Grapalat"/>
              </w:rPr>
            </w:pPr>
          </w:p>
        </w:tc>
      </w:tr>
    </w:tbl>
    <w:p w14:paraId="51B7C99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51C217A" w14:textId="77777777" w:rsidTr="006D2CDF">
        <w:tc>
          <w:tcPr>
            <w:tcW w:w="2943" w:type="dxa"/>
            <w:shd w:val="clear" w:color="auto" w:fill="D9E2F3"/>
            <w:vAlign w:val="center"/>
          </w:tcPr>
          <w:p w14:paraId="12BD29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EC16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3E744" w14:textId="77777777" w:rsidTr="006D2CDF">
        <w:tc>
          <w:tcPr>
            <w:tcW w:w="2943" w:type="dxa"/>
            <w:shd w:val="clear" w:color="auto" w:fill="D9E2F3"/>
            <w:vAlign w:val="center"/>
          </w:tcPr>
          <w:p w14:paraId="033D30D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D879B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689450" w14:textId="77777777" w:rsidTr="006D2CDF">
        <w:tc>
          <w:tcPr>
            <w:tcW w:w="2943" w:type="dxa"/>
            <w:shd w:val="clear" w:color="auto" w:fill="D9E2F3"/>
            <w:vAlign w:val="center"/>
          </w:tcPr>
          <w:p w14:paraId="4BDBE64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4E1D41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4D09DA" w14:textId="77777777" w:rsidTr="006D2CDF">
        <w:tc>
          <w:tcPr>
            <w:tcW w:w="2943" w:type="dxa"/>
            <w:shd w:val="clear" w:color="auto" w:fill="D9E2F3"/>
            <w:vAlign w:val="center"/>
          </w:tcPr>
          <w:p w14:paraId="6E0EB5F3"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6712E7" w14:textId="77777777" w:rsidR="00F016A2" w:rsidRPr="00FD1EE4" w:rsidRDefault="00F016A2" w:rsidP="006D2CDF">
            <w:pPr>
              <w:spacing w:before="240" w:after="240"/>
              <w:rPr>
                <w:rFonts w:ascii="GHEA Grapalat" w:eastAsia="GHEA Grapalat" w:hAnsi="GHEA Grapalat" w:cs="GHEA Grapalat"/>
              </w:rPr>
            </w:pPr>
          </w:p>
        </w:tc>
      </w:tr>
    </w:tbl>
    <w:p w14:paraId="0C7FB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E02A7EE" w14:textId="77777777" w:rsidTr="006D2CDF">
        <w:tc>
          <w:tcPr>
            <w:tcW w:w="2837" w:type="dxa"/>
            <w:shd w:val="clear" w:color="auto" w:fill="D9E2F3"/>
            <w:vAlign w:val="center"/>
          </w:tcPr>
          <w:p w14:paraId="1A09D4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25AA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6EE3D5" w14:textId="77777777" w:rsidTr="006D2CDF">
        <w:tc>
          <w:tcPr>
            <w:tcW w:w="2837" w:type="dxa"/>
            <w:shd w:val="clear" w:color="auto" w:fill="D9E2F3"/>
            <w:vAlign w:val="center"/>
          </w:tcPr>
          <w:p w14:paraId="76F14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150E50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4BB503" w14:textId="77777777" w:rsidTr="006D2CDF">
        <w:tc>
          <w:tcPr>
            <w:tcW w:w="2837" w:type="dxa"/>
            <w:shd w:val="clear" w:color="auto" w:fill="D9E2F3"/>
            <w:vAlign w:val="center"/>
          </w:tcPr>
          <w:p w14:paraId="342735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F32AE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1868C" w14:textId="77777777" w:rsidTr="006D2CDF">
        <w:tc>
          <w:tcPr>
            <w:tcW w:w="2837" w:type="dxa"/>
            <w:shd w:val="clear" w:color="auto" w:fill="D9E2F3"/>
            <w:vAlign w:val="center"/>
          </w:tcPr>
          <w:p w14:paraId="116C05D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828C319" w14:textId="77777777" w:rsidR="00F016A2" w:rsidRPr="00FD1EE4" w:rsidRDefault="00F016A2" w:rsidP="006D2CDF">
            <w:pPr>
              <w:spacing w:before="240" w:after="240"/>
              <w:rPr>
                <w:rFonts w:ascii="GHEA Grapalat" w:eastAsia="GHEA Grapalat" w:hAnsi="GHEA Grapalat" w:cs="GHEA Grapalat"/>
              </w:rPr>
            </w:pPr>
          </w:p>
        </w:tc>
      </w:tr>
    </w:tbl>
    <w:p w14:paraId="57239B6C"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185D256" w14:textId="77777777" w:rsidTr="006D2CDF">
        <w:trPr>
          <w:trHeight w:val="924"/>
        </w:trPr>
        <w:tc>
          <w:tcPr>
            <w:tcW w:w="9016" w:type="dxa"/>
            <w:gridSpan w:val="2"/>
            <w:vAlign w:val="center"/>
          </w:tcPr>
          <w:p w14:paraId="0C0E7406" w14:textId="77777777" w:rsidR="00F016A2" w:rsidRPr="00FD1EE4" w:rsidRDefault="00996EC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39B3A7D8" w14:textId="77777777" w:rsidTr="006D2CDF">
        <w:trPr>
          <w:trHeight w:val="684"/>
        </w:trPr>
        <w:tc>
          <w:tcPr>
            <w:tcW w:w="4508" w:type="dxa"/>
            <w:shd w:val="clear" w:color="auto" w:fill="D9E2F3"/>
            <w:vAlign w:val="center"/>
          </w:tcPr>
          <w:p w14:paraId="25E304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DA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5602F8" w14:textId="77777777" w:rsidTr="006D2CDF">
        <w:trPr>
          <w:trHeight w:val="1282"/>
        </w:trPr>
        <w:tc>
          <w:tcPr>
            <w:tcW w:w="4508" w:type="dxa"/>
            <w:shd w:val="clear" w:color="auto" w:fill="D9E2F3"/>
            <w:vAlign w:val="center"/>
          </w:tcPr>
          <w:p w14:paraId="3C3AEE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BE40BB7" w14:textId="77777777" w:rsidR="00F016A2" w:rsidRPr="006B364D" w:rsidRDefault="00996EC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6A23848" w14:textId="77777777" w:rsidR="00F016A2" w:rsidRPr="00F10CBA" w:rsidRDefault="00996EC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3822EB" w14:textId="77777777" w:rsidTr="006D2CDF">
        <w:tc>
          <w:tcPr>
            <w:tcW w:w="9016" w:type="dxa"/>
            <w:gridSpan w:val="2"/>
            <w:vAlign w:val="center"/>
          </w:tcPr>
          <w:p w14:paraId="66BC8B47"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6B8E032" w14:textId="77777777" w:rsidTr="006D2CDF">
        <w:tc>
          <w:tcPr>
            <w:tcW w:w="9016" w:type="dxa"/>
            <w:gridSpan w:val="2"/>
            <w:vAlign w:val="center"/>
          </w:tcPr>
          <w:p w14:paraId="06A08271" w14:textId="77777777" w:rsidR="00F016A2" w:rsidRPr="00FD1EE4" w:rsidRDefault="00996EC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D7DD262"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F35C2D" w14:textId="77777777" w:rsidTr="006D2CDF">
        <w:trPr>
          <w:trHeight w:val="924"/>
        </w:trPr>
        <w:tc>
          <w:tcPr>
            <w:tcW w:w="9016" w:type="dxa"/>
            <w:gridSpan w:val="2"/>
            <w:vAlign w:val="center"/>
          </w:tcPr>
          <w:p w14:paraId="2EFCA284" w14:textId="77777777" w:rsidR="00F016A2" w:rsidRPr="00FD1EE4" w:rsidRDefault="00996EC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C2A0900" w14:textId="77777777" w:rsidTr="006D2CDF">
        <w:trPr>
          <w:trHeight w:val="684"/>
        </w:trPr>
        <w:tc>
          <w:tcPr>
            <w:tcW w:w="4508" w:type="dxa"/>
            <w:shd w:val="clear" w:color="auto" w:fill="D9E2F3"/>
            <w:vAlign w:val="center"/>
          </w:tcPr>
          <w:p w14:paraId="0F23E2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EC810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5E8CEA" w14:textId="77777777" w:rsidTr="006D2CDF">
        <w:trPr>
          <w:trHeight w:val="1282"/>
        </w:trPr>
        <w:tc>
          <w:tcPr>
            <w:tcW w:w="4508" w:type="dxa"/>
            <w:shd w:val="clear" w:color="auto" w:fill="D9E2F3"/>
            <w:vAlign w:val="center"/>
          </w:tcPr>
          <w:p w14:paraId="43A806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1C192A" w14:textId="77777777" w:rsidR="00F016A2" w:rsidRPr="00C843BA" w:rsidRDefault="00996EC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0FE21AB" w14:textId="77777777" w:rsidR="00F016A2" w:rsidRPr="00C843BA" w:rsidRDefault="00996EC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F4C3FE" w14:textId="77777777" w:rsidTr="006D2CDF">
        <w:tc>
          <w:tcPr>
            <w:tcW w:w="9016" w:type="dxa"/>
            <w:gridSpan w:val="2"/>
            <w:vAlign w:val="center"/>
          </w:tcPr>
          <w:p w14:paraId="2650C726"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F26E6A6" w14:textId="77777777" w:rsidTr="006D2CDF">
        <w:tc>
          <w:tcPr>
            <w:tcW w:w="9016" w:type="dxa"/>
            <w:gridSpan w:val="2"/>
            <w:vAlign w:val="center"/>
          </w:tcPr>
          <w:p w14:paraId="600F89D0"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A427387" w14:textId="77777777" w:rsidTr="006D2CDF">
        <w:tc>
          <w:tcPr>
            <w:tcW w:w="9016" w:type="dxa"/>
            <w:gridSpan w:val="2"/>
            <w:vAlign w:val="center"/>
          </w:tcPr>
          <w:p w14:paraId="226B5256"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5AC27E6" w14:textId="77777777" w:rsidTr="006D2CDF">
        <w:tc>
          <w:tcPr>
            <w:tcW w:w="9016" w:type="dxa"/>
            <w:gridSpan w:val="2"/>
            <w:vAlign w:val="center"/>
          </w:tcPr>
          <w:p w14:paraId="3256C40E" w14:textId="77777777" w:rsidR="00F016A2" w:rsidRPr="00FD1EE4" w:rsidRDefault="00996EC5"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8838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7DA20BA" w14:textId="77777777" w:rsidTr="006D2CDF">
        <w:tc>
          <w:tcPr>
            <w:tcW w:w="2837" w:type="dxa"/>
            <w:shd w:val="clear" w:color="auto" w:fill="D9E2F3"/>
            <w:vAlign w:val="center"/>
          </w:tcPr>
          <w:p w14:paraId="6822768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D2A39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1068AA" w14:textId="77777777" w:rsidTr="006D2CDF">
        <w:tc>
          <w:tcPr>
            <w:tcW w:w="2837" w:type="dxa"/>
            <w:shd w:val="clear" w:color="auto" w:fill="D9E2F3"/>
            <w:vAlign w:val="center"/>
          </w:tcPr>
          <w:p w14:paraId="762643F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0AC7CE" w14:textId="77777777" w:rsidR="00F016A2" w:rsidRPr="00B23852" w:rsidRDefault="00996EC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99FF895" w14:textId="77777777" w:rsidR="00F016A2" w:rsidRPr="00FD1EE4" w:rsidRDefault="00996EC5"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425A7F" w14:textId="77777777" w:rsidTr="006D2CDF">
        <w:tc>
          <w:tcPr>
            <w:tcW w:w="2837" w:type="dxa"/>
            <w:shd w:val="clear" w:color="auto" w:fill="D9E2F3"/>
            <w:vAlign w:val="center"/>
          </w:tcPr>
          <w:p w14:paraId="558BF10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AAD7B5" w14:textId="77777777" w:rsidR="00F016A2" w:rsidRPr="005600B4" w:rsidRDefault="00996EC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9223B1B" w14:textId="77777777" w:rsidR="00F016A2" w:rsidRPr="005600B4" w:rsidRDefault="00996EC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966BE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4BD300" w14:textId="77777777" w:rsidTr="006D2CDF">
        <w:tc>
          <w:tcPr>
            <w:tcW w:w="2837" w:type="dxa"/>
            <w:shd w:val="clear" w:color="auto" w:fill="D9E2F3"/>
            <w:vAlign w:val="center"/>
          </w:tcPr>
          <w:p w14:paraId="5AB5D4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0CAD0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70907" w14:textId="77777777" w:rsidTr="006D2CDF">
        <w:tc>
          <w:tcPr>
            <w:tcW w:w="2837" w:type="dxa"/>
            <w:shd w:val="clear" w:color="auto" w:fill="D9E2F3"/>
            <w:vAlign w:val="center"/>
          </w:tcPr>
          <w:p w14:paraId="4BEA9D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2A4B882" w14:textId="77777777" w:rsidR="00F016A2" w:rsidRPr="00FD1EE4" w:rsidRDefault="00F016A2" w:rsidP="006D2CDF">
            <w:pPr>
              <w:spacing w:before="240" w:after="240"/>
              <w:rPr>
                <w:rFonts w:ascii="GHEA Grapalat" w:eastAsia="GHEA Grapalat" w:hAnsi="GHEA Grapalat" w:cs="GHEA Grapalat"/>
              </w:rPr>
            </w:pPr>
          </w:p>
        </w:tc>
      </w:tr>
    </w:tbl>
    <w:p w14:paraId="3432150F" w14:textId="77777777" w:rsidR="00F016A2" w:rsidRPr="00DD2F5B" w:rsidRDefault="00DD2F5B" w:rsidP="00DD2F5B">
      <w:pPr>
        <w:pBdr>
          <w:top w:val="nil"/>
          <w:left w:val="nil"/>
          <w:bottom w:val="nil"/>
          <w:right w:val="nil"/>
          <w:between w:val="nil"/>
        </w:pBdr>
        <w:rPr>
          <w:rFonts w:ascii="GHEA Grapalat" w:eastAsia="GHEA Grapalat" w:hAnsi="GHEA Grapalat" w:cs="GHEA Grapalat"/>
          <w:i/>
          <w:color w:val="000000"/>
          <w:lang w:val="hy-AM"/>
        </w:rPr>
      </w:pPr>
      <w:r>
        <w:rPr>
          <w:rFonts w:ascii="GHEA Grapalat" w:hAnsi="GHEA Grapalat"/>
          <w:lang w:val="hy-AM"/>
        </w:rPr>
        <w:t xml:space="preserve">  </w:t>
      </w:r>
    </w:p>
    <w:p w14:paraId="005E9DC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8D8CFB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3DA613C" w14:textId="77777777" w:rsidTr="006D2CDF">
        <w:tc>
          <w:tcPr>
            <w:tcW w:w="2835" w:type="dxa"/>
            <w:shd w:val="clear" w:color="auto" w:fill="D9E2F3"/>
            <w:vAlign w:val="center"/>
          </w:tcPr>
          <w:p w14:paraId="40A5D3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4A6F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F5A56" w14:textId="77777777" w:rsidTr="006D2CDF">
        <w:tc>
          <w:tcPr>
            <w:tcW w:w="2835" w:type="dxa"/>
            <w:shd w:val="clear" w:color="auto" w:fill="D9E2F3"/>
            <w:vAlign w:val="center"/>
          </w:tcPr>
          <w:p w14:paraId="6BD0FB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544D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50C43" w14:textId="77777777" w:rsidTr="006D2CDF">
        <w:tc>
          <w:tcPr>
            <w:tcW w:w="2835" w:type="dxa"/>
            <w:shd w:val="clear" w:color="auto" w:fill="D9E2F3"/>
            <w:vAlign w:val="center"/>
          </w:tcPr>
          <w:p w14:paraId="257987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4200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DFC48" w14:textId="77777777" w:rsidTr="006D2CDF">
        <w:tc>
          <w:tcPr>
            <w:tcW w:w="2835" w:type="dxa"/>
            <w:shd w:val="clear" w:color="auto" w:fill="D9E2F3"/>
            <w:vAlign w:val="center"/>
          </w:tcPr>
          <w:p w14:paraId="1D5460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8F77F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D551B" w14:textId="77777777" w:rsidTr="006D2CDF">
        <w:tc>
          <w:tcPr>
            <w:tcW w:w="2835" w:type="dxa"/>
            <w:shd w:val="clear" w:color="auto" w:fill="D9E2F3"/>
            <w:vAlign w:val="center"/>
          </w:tcPr>
          <w:p w14:paraId="34244C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A1E9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186E0C" w14:textId="77777777" w:rsidTr="006D2CDF">
        <w:tc>
          <w:tcPr>
            <w:tcW w:w="2835" w:type="dxa"/>
            <w:shd w:val="clear" w:color="auto" w:fill="D9E2F3"/>
            <w:vAlign w:val="center"/>
          </w:tcPr>
          <w:p w14:paraId="1606B1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9D50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B21125" w14:textId="77777777" w:rsidTr="006D2CDF">
        <w:tc>
          <w:tcPr>
            <w:tcW w:w="2835" w:type="dxa"/>
            <w:shd w:val="clear" w:color="auto" w:fill="D9E2F3"/>
            <w:vAlign w:val="center"/>
          </w:tcPr>
          <w:p w14:paraId="704273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5C082A" w14:textId="77777777" w:rsidR="00F016A2" w:rsidRPr="00FD1EE4" w:rsidRDefault="00F016A2" w:rsidP="006D2CDF">
            <w:pPr>
              <w:spacing w:before="240" w:after="240"/>
              <w:rPr>
                <w:rFonts w:ascii="GHEA Grapalat" w:eastAsia="GHEA Grapalat" w:hAnsi="GHEA Grapalat" w:cs="GHEA Grapalat"/>
              </w:rPr>
            </w:pPr>
          </w:p>
        </w:tc>
      </w:tr>
    </w:tbl>
    <w:p w14:paraId="3B4882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837D08" w14:textId="77777777" w:rsidTr="006D2CDF">
        <w:trPr>
          <w:trHeight w:val="853"/>
        </w:trPr>
        <w:tc>
          <w:tcPr>
            <w:tcW w:w="2835" w:type="dxa"/>
            <w:vMerge w:val="restart"/>
            <w:shd w:val="clear" w:color="auto" w:fill="D9E2F3"/>
            <w:vAlign w:val="center"/>
          </w:tcPr>
          <w:p w14:paraId="67CDA0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96F0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4714E" w14:textId="77777777" w:rsidTr="006D2CDF">
        <w:trPr>
          <w:trHeight w:val="850"/>
        </w:trPr>
        <w:tc>
          <w:tcPr>
            <w:tcW w:w="2835" w:type="dxa"/>
            <w:vMerge/>
            <w:shd w:val="clear" w:color="auto" w:fill="D9E2F3"/>
            <w:vAlign w:val="center"/>
          </w:tcPr>
          <w:p w14:paraId="0A608E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82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62B6C" w14:textId="77777777" w:rsidTr="006D2CDF">
        <w:trPr>
          <w:trHeight w:val="850"/>
        </w:trPr>
        <w:tc>
          <w:tcPr>
            <w:tcW w:w="2835" w:type="dxa"/>
            <w:vMerge/>
            <w:shd w:val="clear" w:color="auto" w:fill="D9E2F3"/>
            <w:vAlign w:val="center"/>
          </w:tcPr>
          <w:p w14:paraId="165B92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5B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64B5D7" w14:textId="77777777" w:rsidTr="006D2CDF">
        <w:trPr>
          <w:trHeight w:val="850"/>
        </w:trPr>
        <w:tc>
          <w:tcPr>
            <w:tcW w:w="2835" w:type="dxa"/>
            <w:vMerge/>
            <w:shd w:val="clear" w:color="auto" w:fill="D9E2F3"/>
            <w:vAlign w:val="center"/>
          </w:tcPr>
          <w:p w14:paraId="307CAA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964F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E49137" w14:textId="77777777" w:rsidTr="006D2CDF">
        <w:trPr>
          <w:trHeight w:val="850"/>
        </w:trPr>
        <w:tc>
          <w:tcPr>
            <w:tcW w:w="2835" w:type="dxa"/>
            <w:vMerge/>
            <w:shd w:val="clear" w:color="auto" w:fill="D9E2F3"/>
            <w:vAlign w:val="center"/>
          </w:tcPr>
          <w:p w14:paraId="70A0D1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8FE22C" w14:textId="77777777" w:rsidR="00F016A2" w:rsidRPr="00FD1EE4" w:rsidRDefault="00F016A2" w:rsidP="006D2CDF">
            <w:pPr>
              <w:spacing w:before="240" w:after="240"/>
              <w:rPr>
                <w:rFonts w:ascii="GHEA Grapalat" w:eastAsia="GHEA Grapalat" w:hAnsi="GHEA Grapalat" w:cs="GHEA Grapalat"/>
              </w:rPr>
            </w:pPr>
          </w:p>
        </w:tc>
      </w:tr>
    </w:tbl>
    <w:p w14:paraId="21A3E604"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2D5C150" w14:textId="77777777" w:rsidTr="006D2CDF">
        <w:tc>
          <w:tcPr>
            <w:tcW w:w="2835" w:type="dxa"/>
            <w:shd w:val="clear" w:color="auto" w:fill="D9E2F3"/>
            <w:vAlign w:val="center"/>
          </w:tcPr>
          <w:p w14:paraId="27BBE4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61D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D154E2" w14:textId="77777777" w:rsidTr="006D2CDF">
        <w:tc>
          <w:tcPr>
            <w:tcW w:w="2835" w:type="dxa"/>
            <w:shd w:val="clear" w:color="auto" w:fill="D9E2F3"/>
            <w:vAlign w:val="center"/>
          </w:tcPr>
          <w:p w14:paraId="2D65CD1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579B995" w14:textId="77777777" w:rsidR="00F016A2" w:rsidRPr="00FD1EE4" w:rsidRDefault="00F016A2" w:rsidP="006D2CDF">
            <w:pPr>
              <w:spacing w:before="240" w:after="240"/>
              <w:rPr>
                <w:rFonts w:ascii="GHEA Grapalat" w:eastAsia="GHEA Grapalat" w:hAnsi="GHEA Grapalat" w:cs="GHEA Grapalat"/>
              </w:rPr>
            </w:pPr>
          </w:p>
        </w:tc>
      </w:tr>
    </w:tbl>
    <w:p w14:paraId="0EB22E1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14:paraId="649E9625"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FF9B9CC" w14:textId="77777777" w:rsidTr="006D2CDF">
        <w:tc>
          <w:tcPr>
            <w:tcW w:w="9016" w:type="dxa"/>
            <w:shd w:val="clear" w:color="auto" w:fill="DBE5F1" w:themeFill="accent1" w:themeFillTint="33"/>
          </w:tcPr>
          <w:p w14:paraId="32F3045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94A156C" w14:textId="77777777" w:rsidTr="006D2CDF">
        <w:trPr>
          <w:trHeight w:val="10187"/>
        </w:trPr>
        <w:tc>
          <w:tcPr>
            <w:tcW w:w="9016" w:type="dxa"/>
          </w:tcPr>
          <w:p w14:paraId="1A599231" w14:textId="77777777" w:rsidR="00F016A2" w:rsidRPr="00FD1EE4" w:rsidRDefault="00F016A2" w:rsidP="006D2CDF">
            <w:pPr>
              <w:rPr>
                <w:rFonts w:ascii="GHEA Grapalat" w:eastAsia="GHEA Grapalat" w:hAnsi="GHEA Grapalat" w:cs="GHEA Grapalat"/>
                <w:b/>
                <w:color w:val="000000"/>
              </w:rPr>
            </w:pPr>
          </w:p>
        </w:tc>
      </w:tr>
    </w:tbl>
    <w:p w14:paraId="2A24D635"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23A8066" w14:textId="77777777" w:rsidR="00F016A2" w:rsidRDefault="00F016A2" w:rsidP="00F016A2">
      <w:pPr>
        <w:rPr>
          <w:rFonts w:ascii="GHEA Grapalat" w:hAnsi="GHEA Grapalat"/>
          <w:b/>
        </w:rPr>
      </w:pPr>
    </w:p>
    <w:p w14:paraId="795CBE64" w14:textId="77777777" w:rsidR="00F016A2" w:rsidRDefault="00F016A2" w:rsidP="00F016A2">
      <w:pPr>
        <w:rPr>
          <w:ins w:id="12" w:author="Inesa Kocharyan" w:date="2021-09-01T11:45:00Z"/>
          <w:rFonts w:ascii="GHEA Grapalat" w:hAnsi="GHEA Grapalat"/>
          <w:b/>
        </w:rPr>
      </w:pPr>
    </w:p>
    <w:p w14:paraId="7600ED66" w14:textId="77777777" w:rsidR="00F016A2" w:rsidRDefault="00F016A2" w:rsidP="00F016A2">
      <w:pPr>
        <w:rPr>
          <w:rFonts w:ascii="GHEA Grapalat" w:hAnsi="GHEA Grapalat"/>
          <w:b/>
        </w:rPr>
      </w:pPr>
      <w:r>
        <w:rPr>
          <w:rFonts w:ascii="GHEA Grapalat" w:hAnsi="GHEA Grapalat"/>
          <w:b/>
        </w:rPr>
        <w:br w:type="page"/>
      </w:r>
    </w:p>
    <w:p w14:paraId="1CA051A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D682C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07B44E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0306ED">
        <w:rPr>
          <w:rFonts w:ascii="GHEA Grapalat" w:hAnsi="GHEA Grapalat"/>
        </w:rPr>
        <w:t>муниципалитета.В</w:t>
      </w:r>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B357F2"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1EE1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6AF10D8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C7EBB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A9D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527567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12C204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65B2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9076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19E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E013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288C3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598984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5290F4C3" w14:textId="73FB1E76"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67528">
        <w:rPr>
          <w:rFonts w:ascii="GHEA Grapalat" w:hAnsi="GHEA Grapalat"/>
          <w:b/>
          <w:sz w:val="24"/>
          <w:szCs w:val="24"/>
        </w:rPr>
        <w:t>G41HD-GHAPZB-26/01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6"/>
        <w:t>*</w:t>
      </w:r>
    </w:p>
    <w:p w14:paraId="1E0ABBC7" w14:textId="77777777" w:rsidR="00B2572B" w:rsidRPr="009044F1" w:rsidRDefault="00B2572B" w:rsidP="00B46D58">
      <w:pPr>
        <w:widowControl w:val="0"/>
        <w:spacing w:after="120"/>
        <w:ind w:firstLine="567"/>
        <w:jc w:val="center"/>
        <w:rPr>
          <w:rFonts w:ascii="GHEA Grapalat" w:hAnsi="GHEA Grapalat"/>
        </w:rPr>
      </w:pPr>
    </w:p>
    <w:p w14:paraId="1CD27A1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A2920E" w14:textId="77777777" w:rsidR="00B2572B" w:rsidRPr="009044F1" w:rsidRDefault="00B2572B" w:rsidP="00B46D58">
      <w:pPr>
        <w:widowControl w:val="0"/>
        <w:spacing w:after="120"/>
        <w:ind w:firstLine="567"/>
        <w:jc w:val="center"/>
        <w:rPr>
          <w:rFonts w:ascii="GHEA Grapalat" w:hAnsi="GHEA Grapalat"/>
        </w:rPr>
      </w:pPr>
    </w:p>
    <w:p w14:paraId="64CA0AC9" w14:textId="5AA7E379"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267528">
        <w:rPr>
          <w:rFonts w:ascii="GHEA Grapalat" w:hAnsi="GHEA Grapalat"/>
          <w:spacing w:val="-6"/>
        </w:rPr>
        <w:t>G41HD-GHAPZB-26/01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60CA9D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EDCA1B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13549B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5ACA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B01DE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1B1505A"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14:paraId="558E0C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0804A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FFD07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E3661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9191C" w:rsidRPr="005744FC" w:rsidRDefault="0009191C" w:rsidP="00B46D58">
            <w:pPr>
              <w:widowControl w:val="0"/>
              <w:jc w:val="center"/>
              <w:rPr>
                <w:rFonts w:ascii="GHEA Grapalat" w:hAnsi="GHEA Grapalat"/>
                <w:sz w:val="20"/>
                <w:szCs w:val="20"/>
              </w:rPr>
            </w:pPr>
          </w:p>
        </w:tc>
      </w:tr>
      <w:tr w:rsidR="0009191C" w:rsidRPr="005744FC" w14:paraId="4F61B44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115B33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9191C" w:rsidRPr="005744FC" w:rsidRDefault="0009191C" w:rsidP="00B46D58">
            <w:pPr>
              <w:widowControl w:val="0"/>
              <w:rPr>
                <w:rFonts w:ascii="GHEA Grapalat" w:hAnsi="GHEA Grapalat"/>
                <w:sz w:val="20"/>
                <w:szCs w:val="20"/>
              </w:rPr>
            </w:pPr>
          </w:p>
        </w:tc>
      </w:tr>
      <w:tr w:rsidR="0009191C" w:rsidRPr="005744FC" w14:paraId="2678B9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42665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9191C" w:rsidRPr="005744FC" w:rsidRDefault="0009191C" w:rsidP="00B46D58">
            <w:pPr>
              <w:widowControl w:val="0"/>
              <w:jc w:val="center"/>
              <w:rPr>
                <w:rFonts w:ascii="GHEA Grapalat" w:hAnsi="GHEA Grapalat"/>
                <w:sz w:val="20"/>
                <w:szCs w:val="20"/>
              </w:rPr>
            </w:pPr>
          </w:p>
        </w:tc>
      </w:tr>
      <w:tr w:rsidR="0009191C" w:rsidRPr="005744FC" w14:paraId="1030967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22CA9A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09191C" w:rsidRPr="005744FC" w:rsidRDefault="0009191C" w:rsidP="00B46D58">
            <w:pPr>
              <w:widowControl w:val="0"/>
              <w:jc w:val="center"/>
              <w:rPr>
                <w:rFonts w:ascii="GHEA Grapalat" w:hAnsi="GHEA Grapalat"/>
                <w:sz w:val="20"/>
                <w:szCs w:val="20"/>
              </w:rPr>
            </w:pPr>
          </w:p>
        </w:tc>
      </w:tr>
      <w:tr w:rsidR="0009191C" w:rsidRPr="005744FC" w14:paraId="17ED54F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E0F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09191C" w:rsidRPr="005744FC" w:rsidRDefault="0009191C" w:rsidP="00B46D58">
            <w:pPr>
              <w:widowControl w:val="0"/>
              <w:jc w:val="center"/>
              <w:rPr>
                <w:rFonts w:ascii="GHEA Grapalat" w:hAnsi="GHEA Grapalat"/>
                <w:sz w:val="20"/>
                <w:szCs w:val="20"/>
              </w:rPr>
            </w:pPr>
          </w:p>
        </w:tc>
      </w:tr>
    </w:tbl>
    <w:p w14:paraId="06E0B50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CF98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4E584F" w14:textId="77777777" w:rsidR="00DC619D" w:rsidRPr="00D3436F" w:rsidRDefault="00DC619D" w:rsidP="00B46D58">
      <w:pPr>
        <w:widowControl w:val="0"/>
        <w:spacing w:after="160"/>
        <w:jc w:val="both"/>
        <w:rPr>
          <w:rFonts w:ascii="GHEA Grapalat" w:hAnsi="GHEA Grapalat"/>
          <w:lang w:val="es-ES"/>
        </w:rPr>
      </w:pPr>
    </w:p>
    <w:p w14:paraId="249EB0A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6EAF9D6" w14:textId="77777777" w:rsidR="00B217BB" w:rsidRDefault="00B217BB" w:rsidP="00B46D58">
      <w:pPr>
        <w:rPr>
          <w:rFonts w:ascii="GHEA Grapalat" w:hAnsi="GHEA Grapalat"/>
          <w:b/>
        </w:rPr>
      </w:pPr>
      <w:r>
        <w:rPr>
          <w:rFonts w:ascii="GHEA Grapalat" w:hAnsi="GHEA Grapalat"/>
          <w:b/>
        </w:rPr>
        <w:br w:type="page"/>
      </w:r>
    </w:p>
    <w:p w14:paraId="2F7F6F6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6E22C45" w14:textId="0FEB01AF"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67528">
        <w:rPr>
          <w:rFonts w:ascii="GHEA Grapalat" w:hAnsi="GHEA Grapalat"/>
          <w:i/>
          <w:sz w:val="22"/>
          <w:szCs w:val="22"/>
        </w:rPr>
        <w:t>G41HD-GHAPZB-26/01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14:paraId="6DC92915" w14:textId="77777777" w:rsidR="003D2FE2" w:rsidRPr="00B138F3" w:rsidRDefault="003D2FE2" w:rsidP="003D2FE2">
      <w:pPr>
        <w:widowControl w:val="0"/>
        <w:spacing w:after="160"/>
        <w:jc w:val="center"/>
        <w:rPr>
          <w:rFonts w:ascii="GHEA Grapalat" w:hAnsi="GHEA Grapalat"/>
          <w:b/>
          <w:sz w:val="22"/>
          <w:szCs w:val="22"/>
        </w:rPr>
      </w:pPr>
    </w:p>
    <w:p w14:paraId="5939F8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000FE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231E3C3" w14:textId="77777777" w:rsidTr="00B932B8">
        <w:tc>
          <w:tcPr>
            <w:tcW w:w="4786" w:type="dxa"/>
          </w:tcPr>
          <w:p w14:paraId="613741A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DD2F5B">
              <w:rPr>
                <w:rFonts w:ascii="GHEA Grapalat" w:hAnsi="GHEA Grapalat"/>
                <w:sz w:val="22"/>
                <w:szCs w:val="22"/>
              </w:rPr>
              <w:t>Гюмри</w:t>
            </w:r>
          </w:p>
        </w:tc>
        <w:tc>
          <w:tcPr>
            <w:tcW w:w="4500" w:type="dxa"/>
          </w:tcPr>
          <w:p w14:paraId="1FDED2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14:paraId="0EFB7A66" w14:textId="77777777" w:rsidR="003D2FE2" w:rsidRPr="00B138F3" w:rsidRDefault="003D2FE2" w:rsidP="003D2FE2">
      <w:pPr>
        <w:widowControl w:val="0"/>
        <w:spacing w:after="160"/>
        <w:rPr>
          <w:rFonts w:ascii="GHEA Grapalat" w:hAnsi="GHEA Grapalat" w:cs="GHEA Grapalat"/>
          <w:b/>
          <w:sz w:val="22"/>
          <w:szCs w:val="22"/>
        </w:rPr>
      </w:pPr>
    </w:p>
    <w:p w14:paraId="6093444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CAEBAC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40F2A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4A9187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61CE22E"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8915E5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BDE0C19"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82EDA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3FFF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ADEF6C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AE008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81EA9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5A71A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5AE5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5261B5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DBAB25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E57EF7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009B3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F43ED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C84D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410E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E6186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41EDE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8504DE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A278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55A78BA" w14:textId="77777777" w:rsidR="003D2FE2" w:rsidRPr="00B138F3" w:rsidRDefault="003D2FE2" w:rsidP="003D2FE2">
      <w:pPr>
        <w:widowControl w:val="0"/>
        <w:spacing w:after="160"/>
        <w:jc w:val="right"/>
        <w:rPr>
          <w:rFonts w:ascii="GHEA Grapalat" w:hAnsi="GHEA Grapalat"/>
          <w:sz w:val="22"/>
          <w:szCs w:val="22"/>
        </w:rPr>
      </w:pPr>
    </w:p>
    <w:p w14:paraId="7AD62A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52A1DF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CB5023" w14:textId="77777777" w:rsidR="003D2FE2" w:rsidRPr="00B138F3" w:rsidRDefault="003D2FE2" w:rsidP="003D2FE2">
      <w:pPr>
        <w:widowControl w:val="0"/>
        <w:spacing w:after="160"/>
        <w:jc w:val="both"/>
        <w:rPr>
          <w:rFonts w:ascii="GHEA Grapalat" w:hAnsi="GHEA Grapalat"/>
          <w:sz w:val="22"/>
          <w:szCs w:val="22"/>
        </w:rPr>
      </w:pPr>
    </w:p>
    <w:p w14:paraId="01CE214A" w14:textId="77777777" w:rsidR="003D2FE2" w:rsidRPr="00B138F3" w:rsidRDefault="003D2FE2" w:rsidP="003D2FE2">
      <w:pPr>
        <w:widowControl w:val="0"/>
        <w:spacing w:after="160"/>
        <w:jc w:val="both"/>
        <w:rPr>
          <w:rFonts w:ascii="GHEA Grapalat" w:hAnsi="GHEA Grapalat"/>
          <w:sz w:val="22"/>
          <w:szCs w:val="22"/>
        </w:rPr>
      </w:pPr>
    </w:p>
    <w:p w14:paraId="5BDFCDCD" w14:textId="77777777" w:rsidR="003D2FE2" w:rsidRPr="00B138F3" w:rsidRDefault="003D2FE2" w:rsidP="003D2FE2">
      <w:pPr>
        <w:rPr>
          <w:sz w:val="22"/>
          <w:szCs w:val="22"/>
        </w:rPr>
      </w:pPr>
    </w:p>
    <w:p w14:paraId="33E71AFA" w14:textId="77777777" w:rsidR="001005B0" w:rsidRPr="00B138F3" w:rsidRDefault="001005B0" w:rsidP="003D2FE2">
      <w:pPr>
        <w:widowControl w:val="0"/>
        <w:spacing w:after="160"/>
        <w:ind w:left="567" w:right="565"/>
        <w:jc w:val="both"/>
        <w:rPr>
          <w:rFonts w:ascii="GHEA Grapalat" w:hAnsi="GHEA Grapalat"/>
          <w:sz w:val="22"/>
          <w:szCs w:val="22"/>
        </w:rPr>
      </w:pPr>
    </w:p>
    <w:p w14:paraId="4402A9B5" w14:textId="77777777" w:rsidR="001005B0" w:rsidRPr="00B138F3" w:rsidRDefault="001005B0" w:rsidP="00B46D58">
      <w:pPr>
        <w:widowControl w:val="0"/>
        <w:spacing w:after="160"/>
        <w:ind w:left="567" w:right="565"/>
        <w:jc w:val="center"/>
        <w:rPr>
          <w:rFonts w:ascii="GHEA Grapalat" w:hAnsi="GHEA Grapalat"/>
          <w:b/>
          <w:sz w:val="22"/>
          <w:szCs w:val="22"/>
        </w:rPr>
      </w:pPr>
    </w:p>
    <w:p w14:paraId="35356A22" w14:textId="77777777" w:rsidR="001005B0" w:rsidRPr="00B138F3" w:rsidRDefault="001005B0" w:rsidP="00B46D58">
      <w:pPr>
        <w:widowControl w:val="0"/>
        <w:spacing w:after="160"/>
        <w:ind w:left="567" w:right="565"/>
        <w:jc w:val="center"/>
        <w:rPr>
          <w:rFonts w:ascii="GHEA Grapalat" w:hAnsi="GHEA Grapalat"/>
          <w:b/>
          <w:sz w:val="22"/>
          <w:szCs w:val="22"/>
        </w:rPr>
      </w:pPr>
    </w:p>
    <w:p w14:paraId="5D356AF9" w14:textId="77777777" w:rsidR="001005B0" w:rsidRPr="00B138F3" w:rsidRDefault="001005B0" w:rsidP="00B46D58">
      <w:pPr>
        <w:widowControl w:val="0"/>
        <w:spacing w:after="160"/>
        <w:ind w:left="567" w:right="565"/>
        <w:jc w:val="center"/>
        <w:rPr>
          <w:rFonts w:ascii="GHEA Grapalat" w:hAnsi="GHEA Grapalat"/>
          <w:b/>
          <w:sz w:val="22"/>
          <w:szCs w:val="22"/>
        </w:rPr>
      </w:pPr>
    </w:p>
    <w:p w14:paraId="6555BD61" w14:textId="77777777" w:rsidR="001005B0" w:rsidRPr="00B138F3" w:rsidRDefault="001005B0" w:rsidP="00B46D58">
      <w:pPr>
        <w:widowControl w:val="0"/>
        <w:spacing w:after="160"/>
        <w:ind w:left="567" w:right="565"/>
        <w:jc w:val="center"/>
        <w:rPr>
          <w:rFonts w:ascii="GHEA Grapalat" w:hAnsi="GHEA Grapalat"/>
          <w:b/>
          <w:sz w:val="22"/>
          <w:szCs w:val="22"/>
        </w:rPr>
      </w:pPr>
    </w:p>
    <w:p w14:paraId="254F13CC" w14:textId="77777777" w:rsidR="001005B0" w:rsidRPr="00B138F3" w:rsidRDefault="001005B0" w:rsidP="00B46D58">
      <w:pPr>
        <w:widowControl w:val="0"/>
        <w:spacing w:after="160"/>
        <w:ind w:left="567" w:right="565"/>
        <w:jc w:val="center"/>
        <w:rPr>
          <w:rFonts w:ascii="GHEA Grapalat" w:hAnsi="GHEA Grapalat"/>
          <w:b/>
          <w:sz w:val="22"/>
          <w:szCs w:val="22"/>
        </w:rPr>
      </w:pPr>
    </w:p>
    <w:p w14:paraId="65B73F9D" w14:textId="77777777" w:rsidR="001005B0" w:rsidRPr="00B138F3" w:rsidRDefault="001005B0" w:rsidP="00B46D58">
      <w:pPr>
        <w:widowControl w:val="0"/>
        <w:spacing w:after="160"/>
        <w:ind w:left="567" w:right="565"/>
        <w:jc w:val="center"/>
        <w:rPr>
          <w:rFonts w:ascii="GHEA Grapalat" w:hAnsi="GHEA Grapalat"/>
          <w:b/>
        </w:rPr>
      </w:pPr>
    </w:p>
    <w:p w14:paraId="42106751" w14:textId="77777777" w:rsidR="001005B0" w:rsidRPr="00B138F3" w:rsidRDefault="001005B0" w:rsidP="00B46D58">
      <w:pPr>
        <w:widowControl w:val="0"/>
        <w:spacing w:after="160"/>
        <w:ind w:left="567" w:right="565"/>
        <w:jc w:val="center"/>
        <w:rPr>
          <w:rFonts w:ascii="GHEA Grapalat" w:hAnsi="GHEA Grapalat"/>
          <w:b/>
        </w:rPr>
      </w:pPr>
    </w:p>
    <w:p w14:paraId="0A585CE1" w14:textId="77777777" w:rsidR="001005B0" w:rsidRPr="00B138F3" w:rsidRDefault="001005B0" w:rsidP="00B46D58">
      <w:pPr>
        <w:widowControl w:val="0"/>
        <w:spacing w:after="160"/>
        <w:ind w:left="567" w:right="565"/>
        <w:jc w:val="center"/>
        <w:rPr>
          <w:rFonts w:ascii="GHEA Grapalat" w:hAnsi="GHEA Grapalat"/>
          <w:b/>
        </w:rPr>
      </w:pPr>
    </w:p>
    <w:p w14:paraId="7AEFDE07" w14:textId="77777777" w:rsidR="001005B0" w:rsidRPr="00B138F3" w:rsidRDefault="001005B0" w:rsidP="00B46D58">
      <w:pPr>
        <w:widowControl w:val="0"/>
        <w:spacing w:after="160"/>
        <w:ind w:left="567" w:right="565"/>
        <w:jc w:val="center"/>
        <w:rPr>
          <w:rFonts w:ascii="GHEA Grapalat" w:hAnsi="GHEA Grapalat"/>
          <w:b/>
        </w:rPr>
      </w:pPr>
    </w:p>
    <w:p w14:paraId="5F25BEE2" w14:textId="77777777" w:rsidR="001005B0" w:rsidRPr="00B138F3" w:rsidRDefault="001005B0" w:rsidP="00B46D58">
      <w:pPr>
        <w:widowControl w:val="0"/>
        <w:spacing w:after="160"/>
        <w:ind w:left="567" w:right="565"/>
        <w:jc w:val="center"/>
        <w:rPr>
          <w:rFonts w:ascii="GHEA Grapalat" w:hAnsi="GHEA Grapalat"/>
          <w:b/>
        </w:rPr>
      </w:pPr>
    </w:p>
    <w:p w14:paraId="4618C62F" w14:textId="77777777" w:rsidR="001005B0" w:rsidRPr="00B138F3" w:rsidRDefault="001005B0" w:rsidP="00B46D58">
      <w:pPr>
        <w:widowControl w:val="0"/>
        <w:spacing w:after="160"/>
        <w:ind w:left="567" w:right="565"/>
        <w:jc w:val="center"/>
        <w:rPr>
          <w:rFonts w:ascii="GHEA Grapalat" w:hAnsi="GHEA Grapalat"/>
          <w:b/>
        </w:rPr>
      </w:pPr>
    </w:p>
    <w:p w14:paraId="3F77C9FF" w14:textId="77777777" w:rsidR="001005B0" w:rsidRPr="00B138F3" w:rsidRDefault="001005B0" w:rsidP="00B46D58">
      <w:pPr>
        <w:widowControl w:val="0"/>
        <w:spacing w:after="160"/>
        <w:ind w:left="567" w:right="565"/>
        <w:jc w:val="center"/>
        <w:rPr>
          <w:rFonts w:ascii="GHEA Grapalat" w:hAnsi="GHEA Grapalat"/>
          <w:b/>
        </w:rPr>
      </w:pPr>
    </w:p>
    <w:p w14:paraId="718D1C11" w14:textId="77777777" w:rsidR="001005B0" w:rsidRPr="00B138F3" w:rsidRDefault="001005B0" w:rsidP="00B46D58">
      <w:pPr>
        <w:widowControl w:val="0"/>
        <w:spacing w:after="160"/>
        <w:ind w:left="567" w:right="565"/>
        <w:jc w:val="center"/>
        <w:rPr>
          <w:rFonts w:ascii="GHEA Grapalat" w:hAnsi="GHEA Grapalat"/>
          <w:b/>
        </w:rPr>
      </w:pPr>
    </w:p>
    <w:p w14:paraId="4D7AAF9C" w14:textId="77777777" w:rsidR="001005B0" w:rsidRPr="00B138F3" w:rsidRDefault="001005B0" w:rsidP="00B46D58">
      <w:pPr>
        <w:widowControl w:val="0"/>
        <w:spacing w:after="160"/>
        <w:ind w:left="567" w:right="565"/>
        <w:jc w:val="center"/>
        <w:rPr>
          <w:rFonts w:ascii="GHEA Grapalat" w:hAnsi="GHEA Grapalat"/>
          <w:b/>
        </w:rPr>
      </w:pPr>
    </w:p>
    <w:p w14:paraId="76AFE230" w14:textId="77777777" w:rsidR="001005B0" w:rsidRPr="00B138F3" w:rsidRDefault="001005B0" w:rsidP="00B46D58">
      <w:pPr>
        <w:widowControl w:val="0"/>
        <w:spacing w:after="160"/>
        <w:ind w:left="567" w:right="565"/>
        <w:jc w:val="center"/>
        <w:rPr>
          <w:rFonts w:ascii="GHEA Grapalat" w:hAnsi="GHEA Grapalat"/>
          <w:b/>
        </w:rPr>
      </w:pPr>
    </w:p>
    <w:p w14:paraId="54854891" w14:textId="77777777" w:rsidR="001005B0" w:rsidRPr="00B138F3" w:rsidRDefault="001005B0" w:rsidP="00B46D58">
      <w:pPr>
        <w:widowControl w:val="0"/>
        <w:spacing w:after="160"/>
        <w:ind w:left="567" w:right="565"/>
        <w:jc w:val="center"/>
        <w:rPr>
          <w:rFonts w:ascii="GHEA Grapalat" w:hAnsi="GHEA Grapalat"/>
          <w:b/>
        </w:rPr>
      </w:pPr>
    </w:p>
    <w:p w14:paraId="183DC9B4"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BEC70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E861C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E71F95"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1B3534C" w14:textId="77777777" w:rsidR="00C3421C" w:rsidRPr="00B138F3" w:rsidRDefault="00C3421C" w:rsidP="00DE2AE3">
            <w:pPr>
              <w:widowControl w:val="0"/>
              <w:spacing w:after="160"/>
              <w:rPr>
                <w:rFonts w:ascii="GHEA Grapalat" w:hAnsi="GHEA Grapalat" w:cs="Sylfaen"/>
              </w:rPr>
            </w:pPr>
          </w:p>
          <w:p w14:paraId="478F5EF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23B8AE3" w14:textId="77777777" w:rsidR="00C3421C" w:rsidRPr="00B138F3" w:rsidRDefault="00C3421C" w:rsidP="00DE2AE3">
            <w:pPr>
              <w:widowControl w:val="0"/>
              <w:spacing w:after="160"/>
              <w:rPr>
                <w:rFonts w:ascii="GHEA Grapalat" w:hAnsi="GHEA Grapalat" w:cs="Sylfaen"/>
              </w:rPr>
            </w:pPr>
          </w:p>
          <w:p w14:paraId="214C202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07A2B0C" w14:textId="77777777" w:rsidR="00C3421C" w:rsidRPr="00B138F3" w:rsidRDefault="00C3421C" w:rsidP="00DE2AE3">
            <w:pPr>
              <w:widowControl w:val="0"/>
              <w:spacing w:after="160"/>
              <w:rPr>
                <w:rFonts w:ascii="GHEA Grapalat" w:hAnsi="GHEA Grapalat" w:cs="Sylfaen"/>
              </w:rPr>
            </w:pPr>
          </w:p>
          <w:p w14:paraId="69D22BA5"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EE1534D"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4587AA"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77264AB" w14:textId="77777777" w:rsidR="00C3421C" w:rsidRPr="00B138F3" w:rsidRDefault="00C3421C" w:rsidP="00DE2AE3">
            <w:pPr>
              <w:widowControl w:val="0"/>
              <w:spacing w:after="160"/>
              <w:rPr>
                <w:rFonts w:ascii="GHEA Grapalat" w:hAnsi="GHEA Grapalat" w:cs="Sylfaen"/>
              </w:rPr>
            </w:pPr>
          </w:p>
          <w:p w14:paraId="3A8CBAC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3E64926" w14:textId="77777777" w:rsidR="00C3421C" w:rsidRPr="00B138F3" w:rsidRDefault="00C3421C" w:rsidP="00DE2AE3">
            <w:pPr>
              <w:widowControl w:val="0"/>
              <w:spacing w:after="160"/>
              <w:jc w:val="right"/>
              <w:rPr>
                <w:rFonts w:ascii="GHEA Grapalat" w:hAnsi="GHEA Grapalat" w:cs="Tahoma"/>
              </w:rPr>
            </w:pPr>
          </w:p>
          <w:p w14:paraId="7490FD0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9473D7E" w14:textId="77777777" w:rsidR="00C3421C" w:rsidRPr="00B138F3" w:rsidRDefault="00C3421C" w:rsidP="00DE2AE3">
            <w:pPr>
              <w:widowControl w:val="0"/>
              <w:spacing w:after="160"/>
              <w:rPr>
                <w:rFonts w:ascii="GHEA Grapalat" w:hAnsi="GHEA Grapalat" w:cs="Sylfaen"/>
              </w:rPr>
            </w:pPr>
          </w:p>
          <w:p w14:paraId="3D0F10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AA57A29" w14:textId="77777777" w:rsidR="00C3421C" w:rsidRPr="00B138F3" w:rsidRDefault="00C3421C" w:rsidP="00DE2AE3">
            <w:pPr>
              <w:widowControl w:val="0"/>
              <w:spacing w:after="160"/>
              <w:rPr>
                <w:rFonts w:ascii="GHEA Grapalat" w:hAnsi="GHEA Grapalat"/>
              </w:rPr>
            </w:pPr>
          </w:p>
          <w:p w14:paraId="194C601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20F5376"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1018812" w14:textId="77777777" w:rsidR="00C3421C" w:rsidRPr="00B138F3" w:rsidRDefault="00C3421C" w:rsidP="00DE2AE3">
            <w:pPr>
              <w:widowControl w:val="0"/>
              <w:spacing w:after="160"/>
              <w:rPr>
                <w:rFonts w:ascii="GHEA Grapalat" w:hAnsi="GHEA Grapalat" w:cs="Tahoma"/>
              </w:rPr>
            </w:pPr>
          </w:p>
          <w:p w14:paraId="72CDE8D6"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06A52D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F856DF" w14:textId="77777777" w:rsidR="00C3421C" w:rsidRPr="00B138F3" w:rsidRDefault="00C3421C" w:rsidP="00DE2AE3">
            <w:pPr>
              <w:widowControl w:val="0"/>
              <w:spacing w:after="160"/>
              <w:rPr>
                <w:rFonts w:ascii="GHEA Grapalat" w:hAnsi="GHEA Grapalat" w:cs="Tahoma"/>
              </w:rPr>
            </w:pPr>
          </w:p>
          <w:p w14:paraId="77298A4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FAA4A11"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2E82F4B" w14:textId="77777777" w:rsidR="00C3421C" w:rsidRPr="00B138F3" w:rsidRDefault="00C3421C" w:rsidP="00DE2AE3">
            <w:pPr>
              <w:widowControl w:val="0"/>
              <w:spacing w:after="160"/>
              <w:rPr>
                <w:rFonts w:ascii="GHEA Grapalat" w:hAnsi="GHEA Grapalat" w:cs="Arial"/>
              </w:rPr>
            </w:pPr>
          </w:p>
        </w:tc>
      </w:tr>
      <w:tr w:rsidR="00B138F3" w:rsidRPr="00B138F3" w14:paraId="3B8618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3978C18"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7E660D6" w14:textId="77777777" w:rsidR="00C3421C" w:rsidRPr="00B138F3" w:rsidRDefault="00C3421C" w:rsidP="00DE2AE3">
            <w:pPr>
              <w:widowControl w:val="0"/>
              <w:spacing w:after="160"/>
              <w:rPr>
                <w:rFonts w:ascii="GHEA Grapalat" w:hAnsi="GHEA Grapalat" w:cs="Sylfaen"/>
              </w:rPr>
            </w:pPr>
          </w:p>
          <w:p w14:paraId="5C1DF61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75BBA0"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3ABAD9C" w14:textId="77777777" w:rsidR="00C3421C" w:rsidRPr="00B138F3" w:rsidRDefault="00C3421C" w:rsidP="00DE2AE3">
            <w:pPr>
              <w:widowControl w:val="0"/>
              <w:spacing w:after="160"/>
              <w:rPr>
                <w:rFonts w:ascii="GHEA Grapalat" w:hAnsi="GHEA Grapalat"/>
              </w:rPr>
            </w:pPr>
          </w:p>
          <w:p w14:paraId="5C3014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78B8A3" w14:textId="77777777" w:rsidR="00C3421C" w:rsidRPr="00B138F3" w:rsidRDefault="00C3421C" w:rsidP="00C3421C">
      <w:pPr>
        <w:widowControl w:val="0"/>
        <w:spacing w:after="160"/>
        <w:jc w:val="center"/>
        <w:rPr>
          <w:rFonts w:ascii="GHEA Grapalat" w:hAnsi="GHEA Grapalat" w:cs="Sylfaen"/>
        </w:rPr>
      </w:pPr>
    </w:p>
    <w:p w14:paraId="0C5017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E3AD6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A4A07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C455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DBA74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4AE22F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8050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A987FB"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000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38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07E8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C6A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D04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0AE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F06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68E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9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F8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0F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BB604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16A1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004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F7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A970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D8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C98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4EFF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50A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DB5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E34AB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348A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5F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AFB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99F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6CF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81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B138F3" w:rsidRDefault="00C3421C" w:rsidP="00DE2AE3">
            <w:pPr>
              <w:widowControl w:val="0"/>
              <w:spacing w:after="120"/>
              <w:jc w:val="center"/>
              <w:rPr>
                <w:rFonts w:ascii="GHEA Grapalat" w:hAnsi="GHEA Grapalat"/>
                <w:sz w:val="18"/>
                <w:szCs w:val="18"/>
              </w:rPr>
            </w:pPr>
          </w:p>
        </w:tc>
      </w:tr>
    </w:tbl>
    <w:p w14:paraId="7B5CBBAF" w14:textId="77777777" w:rsidR="001005B0" w:rsidRPr="00B138F3" w:rsidRDefault="001005B0" w:rsidP="00B46D58">
      <w:pPr>
        <w:widowControl w:val="0"/>
        <w:spacing w:after="160"/>
        <w:ind w:left="567" w:right="565"/>
        <w:jc w:val="center"/>
        <w:rPr>
          <w:rFonts w:ascii="GHEA Grapalat" w:hAnsi="GHEA Grapalat"/>
          <w:b/>
        </w:rPr>
      </w:pPr>
    </w:p>
    <w:p w14:paraId="2F992F85" w14:textId="77777777" w:rsidR="001005B0" w:rsidRPr="00B138F3" w:rsidRDefault="001005B0" w:rsidP="00B46D58">
      <w:pPr>
        <w:widowControl w:val="0"/>
        <w:spacing w:after="160"/>
        <w:ind w:left="567" w:right="565"/>
        <w:jc w:val="center"/>
        <w:rPr>
          <w:rFonts w:ascii="GHEA Grapalat" w:hAnsi="GHEA Grapalat"/>
          <w:b/>
        </w:rPr>
      </w:pPr>
    </w:p>
    <w:p w14:paraId="22C0E067" w14:textId="77777777" w:rsidR="001005B0" w:rsidRPr="00B138F3" w:rsidRDefault="001005B0" w:rsidP="00B46D58">
      <w:pPr>
        <w:widowControl w:val="0"/>
        <w:spacing w:after="160"/>
        <w:ind w:left="567" w:right="565"/>
        <w:jc w:val="center"/>
        <w:rPr>
          <w:rFonts w:ascii="GHEA Grapalat" w:hAnsi="GHEA Grapalat"/>
          <w:b/>
        </w:rPr>
      </w:pPr>
    </w:p>
    <w:p w14:paraId="5C6D9626" w14:textId="77777777" w:rsidR="001005B0" w:rsidRPr="00B138F3" w:rsidRDefault="001005B0" w:rsidP="00B46D58">
      <w:pPr>
        <w:widowControl w:val="0"/>
        <w:spacing w:after="160"/>
        <w:ind w:left="567" w:right="565"/>
        <w:jc w:val="center"/>
        <w:rPr>
          <w:rFonts w:ascii="GHEA Grapalat" w:hAnsi="GHEA Grapalat"/>
          <w:b/>
        </w:rPr>
      </w:pPr>
    </w:p>
    <w:p w14:paraId="73261BA0" w14:textId="77777777" w:rsidR="001005B0" w:rsidRPr="00B138F3" w:rsidRDefault="001005B0" w:rsidP="00B46D58">
      <w:pPr>
        <w:widowControl w:val="0"/>
        <w:spacing w:after="160"/>
        <w:ind w:left="567" w:right="565"/>
        <w:jc w:val="center"/>
        <w:rPr>
          <w:rFonts w:ascii="GHEA Grapalat" w:hAnsi="GHEA Grapalat"/>
          <w:b/>
        </w:rPr>
      </w:pPr>
    </w:p>
    <w:p w14:paraId="17FEB194" w14:textId="77777777" w:rsidR="001005B0" w:rsidRPr="00B138F3" w:rsidRDefault="001005B0" w:rsidP="00B46D58">
      <w:pPr>
        <w:widowControl w:val="0"/>
        <w:spacing w:after="160"/>
        <w:ind w:left="567" w:right="565"/>
        <w:jc w:val="center"/>
        <w:rPr>
          <w:rFonts w:ascii="GHEA Grapalat" w:hAnsi="GHEA Grapalat"/>
          <w:b/>
        </w:rPr>
      </w:pPr>
    </w:p>
    <w:p w14:paraId="20EF3656" w14:textId="77777777" w:rsidR="001005B0" w:rsidRPr="00B138F3" w:rsidRDefault="001005B0" w:rsidP="00B46D58">
      <w:pPr>
        <w:widowControl w:val="0"/>
        <w:spacing w:after="160"/>
        <w:ind w:left="567" w:right="565"/>
        <w:jc w:val="center"/>
        <w:rPr>
          <w:rFonts w:ascii="GHEA Grapalat" w:hAnsi="GHEA Grapalat"/>
          <w:b/>
        </w:rPr>
      </w:pPr>
    </w:p>
    <w:p w14:paraId="1404443B" w14:textId="77777777" w:rsidR="001005B0" w:rsidRPr="00B138F3" w:rsidRDefault="001005B0" w:rsidP="00B46D58">
      <w:pPr>
        <w:widowControl w:val="0"/>
        <w:spacing w:after="160"/>
        <w:ind w:left="567" w:right="565"/>
        <w:jc w:val="center"/>
        <w:rPr>
          <w:rFonts w:ascii="GHEA Grapalat" w:hAnsi="GHEA Grapalat"/>
          <w:b/>
        </w:rPr>
      </w:pPr>
    </w:p>
    <w:p w14:paraId="02BA4DC0" w14:textId="77777777" w:rsidR="001005B0" w:rsidRPr="00B138F3" w:rsidRDefault="001005B0" w:rsidP="00B46D58">
      <w:pPr>
        <w:widowControl w:val="0"/>
        <w:spacing w:after="160"/>
        <w:ind w:left="567" w:right="565"/>
        <w:jc w:val="center"/>
        <w:rPr>
          <w:rFonts w:ascii="GHEA Grapalat" w:hAnsi="GHEA Grapalat"/>
          <w:b/>
        </w:rPr>
      </w:pPr>
    </w:p>
    <w:p w14:paraId="404568B6" w14:textId="77777777" w:rsidR="001005B0" w:rsidRPr="00B138F3" w:rsidRDefault="001005B0" w:rsidP="00B46D58">
      <w:pPr>
        <w:widowControl w:val="0"/>
        <w:spacing w:after="160"/>
        <w:ind w:left="567" w:right="565"/>
        <w:jc w:val="center"/>
        <w:rPr>
          <w:rFonts w:ascii="GHEA Grapalat" w:hAnsi="GHEA Grapalat"/>
          <w:b/>
        </w:rPr>
      </w:pPr>
    </w:p>
    <w:p w14:paraId="41CEDD2B" w14:textId="77777777" w:rsidR="001005B0" w:rsidRPr="00B138F3" w:rsidRDefault="001005B0" w:rsidP="00B46D58">
      <w:pPr>
        <w:widowControl w:val="0"/>
        <w:spacing w:after="160"/>
        <w:ind w:left="567" w:right="565"/>
        <w:jc w:val="center"/>
        <w:rPr>
          <w:rFonts w:ascii="GHEA Grapalat" w:hAnsi="GHEA Grapalat"/>
          <w:b/>
        </w:rPr>
      </w:pPr>
    </w:p>
    <w:p w14:paraId="38079D4D" w14:textId="77777777" w:rsidR="001005B0" w:rsidRPr="00B138F3" w:rsidRDefault="001005B0" w:rsidP="00B46D58">
      <w:pPr>
        <w:widowControl w:val="0"/>
        <w:spacing w:after="160"/>
        <w:ind w:left="567" w:right="565"/>
        <w:jc w:val="center"/>
        <w:rPr>
          <w:rFonts w:ascii="GHEA Grapalat" w:hAnsi="GHEA Grapalat"/>
          <w:b/>
        </w:rPr>
      </w:pPr>
    </w:p>
    <w:p w14:paraId="172A7548" w14:textId="77777777" w:rsidR="001005B0" w:rsidRPr="00B138F3" w:rsidRDefault="001005B0" w:rsidP="00B46D58">
      <w:pPr>
        <w:widowControl w:val="0"/>
        <w:spacing w:after="160"/>
        <w:ind w:left="567" w:right="565"/>
        <w:jc w:val="center"/>
        <w:rPr>
          <w:rFonts w:ascii="GHEA Grapalat" w:hAnsi="GHEA Grapalat"/>
          <w:b/>
        </w:rPr>
      </w:pPr>
    </w:p>
    <w:p w14:paraId="52E20A9F" w14:textId="77777777" w:rsidR="001005B0" w:rsidRPr="00B138F3" w:rsidRDefault="001005B0" w:rsidP="00B46D58">
      <w:pPr>
        <w:widowControl w:val="0"/>
        <w:spacing w:after="160"/>
        <w:ind w:left="567" w:right="565"/>
        <w:jc w:val="center"/>
        <w:rPr>
          <w:rFonts w:ascii="GHEA Grapalat" w:hAnsi="GHEA Grapalat"/>
          <w:b/>
        </w:rPr>
      </w:pPr>
    </w:p>
    <w:p w14:paraId="44BE49D5" w14:textId="77777777" w:rsidR="001005B0" w:rsidRPr="00B138F3" w:rsidRDefault="001005B0" w:rsidP="00B46D58">
      <w:pPr>
        <w:widowControl w:val="0"/>
        <w:spacing w:after="160"/>
        <w:ind w:left="567" w:right="565"/>
        <w:jc w:val="center"/>
        <w:rPr>
          <w:rFonts w:ascii="GHEA Grapalat" w:hAnsi="GHEA Grapalat"/>
          <w:b/>
        </w:rPr>
      </w:pPr>
    </w:p>
    <w:p w14:paraId="53234293" w14:textId="77777777" w:rsidR="001005B0" w:rsidRPr="00B138F3" w:rsidRDefault="001005B0" w:rsidP="00B46D58">
      <w:pPr>
        <w:widowControl w:val="0"/>
        <w:spacing w:after="160"/>
        <w:ind w:left="567" w:right="565"/>
        <w:jc w:val="center"/>
        <w:rPr>
          <w:rFonts w:ascii="GHEA Grapalat" w:hAnsi="GHEA Grapalat"/>
          <w:b/>
        </w:rPr>
      </w:pPr>
    </w:p>
    <w:p w14:paraId="0ABDE536" w14:textId="77777777" w:rsidR="00FC10BB" w:rsidRDefault="00FC10BB">
      <w:pPr>
        <w:rPr>
          <w:rFonts w:ascii="GHEA Grapalat" w:hAnsi="GHEA Grapalat"/>
          <w:i/>
        </w:rPr>
      </w:pPr>
    </w:p>
    <w:p w14:paraId="320EF9F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3997A04" w14:textId="7FB28E98"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267528">
        <w:rPr>
          <w:rFonts w:ascii="GHEA Grapalat" w:hAnsi="GHEA Grapalat"/>
          <w:i/>
        </w:rPr>
        <w:t>G41HD-GHAPZB-26/01</w:t>
      </w:r>
      <w:r w:rsidRPr="00B138F3">
        <w:rPr>
          <w:rFonts w:ascii="GHEA Grapalat" w:hAnsi="GHEA Grapalat"/>
          <w:i/>
        </w:rPr>
        <w:t>"</w:t>
      </w:r>
      <w:r w:rsidRPr="00B138F3">
        <w:rPr>
          <w:rStyle w:val="af6"/>
          <w:rFonts w:ascii="GHEA Grapalat" w:hAnsi="GHEA Grapalat"/>
          <w:i/>
        </w:rPr>
        <w:footnoteReference w:customMarkFollows="1" w:id="20"/>
        <w:t>*</w:t>
      </w:r>
    </w:p>
    <w:p w14:paraId="31EA9EC8" w14:textId="77777777" w:rsidR="00AF4211" w:rsidRPr="00B138F3" w:rsidRDefault="00AF4211" w:rsidP="000A214C">
      <w:pPr>
        <w:widowControl w:val="0"/>
        <w:spacing w:after="160"/>
        <w:jc w:val="center"/>
        <w:rPr>
          <w:rFonts w:ascii="GHEA Grapalat" w:hAnsi="GHEA Grapalat"/>
          <w:b/>
        </w:rPr>
      </w:pPr>
    </w:p>
    <w:p w14:paraId="10DA226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B6637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3F5987" w14:textId="77777777" w:rsidTr="00DE2AE3">
        <w:tc>
          <w:tcPr>
            <w:tcW w:w="4786" w:type="dxa"/>
          </w:tcPr>
          <w:p w14:paraId="3B7DA5D8"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w:t>
            </w:r>
            <w:r w:rsidR="00DD2F5B">
              <w:rPr>
                <w:rFonts w:ascii="GHEA Grapalat" w:hAnsi="GHEA Grapalat"/>
                <w:sz w:val="22"/>
                <w:szCs w:val="22"/>
              </w:rPr>
              <w:t xml:space="preserve"> Гюмри</w:t>
            </w:r>
          </w:p>
        </w:tc>
        <w:tc>
          <w:tcPr>
            <w:tcW w:w="4500" w:type="dxa"/>
          </w:tcPr>
          <w:p w14:paraId="5E502243"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705A6D2D" w14:textId="77777777" w:rsidR="000A214C" w:rsidRPr="00B138F3" w:rsidRDefault="000A214C" w:rsidP="000A214C">
      <w:pPr>
        <w:widowControl w:val="0"/>
        <w:spacing w:after="160"/>
        <w:rPr>
          <w:rFonts w:ascii="GHEA Grapalat" w:hAnsi="GHEA Grapalat" w:cs="GHEA Grapalat"/>
          <w:b/>
        </w:rPr>
      </w:pPr>
    </w:p>
    <w:p w14:paraId="581B4F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B5BCA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91365A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830863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89A138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5D96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F10AF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3EB6C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F7566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C18AE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89E5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w:t>
      </w:r>
      <w:r w:rsidRPr="00B138F3">
        <w:rPr>
          <w:rFonts w:ascii="GHEA Grapalat" w:hAnsi="GHEA Grapalat"/>
        </w:rPr>
        <w:lastRenderedPageBreak/>
        <w:t xml:space="preserve">взыскания со счета Компании всей суммы, указанной в Требовании, без дополнительного акцептования. </w:t>
      </w:r>
    </w:p>
    <w:p w14:paraId="408F8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EEF9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45F12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E49B8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B6109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A6BE8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CE7324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Представив настоящее Соглашение и прилагаемое Требование в Банк-</w:t>
      </w:r>
      <w:r w:rsidRPr="00B138F3">
        <w:rPr>
          <w:rFonts w:ascii="GHEA Grapalat" w:hAnsi="GHEA Grapalat"/>
        </w:rPr>
        <w:lastRenderedPageBreak/>
        <w:t xml:space="preserve">плательщик: </w:t>
      </w:r>
    </w:p>
    <w:p w14:paraId="5C81B3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C495B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AB92B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2848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7EB8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74CA5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F8348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8792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0D06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4C8FF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FB758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D884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688E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2B5C5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82FA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3069A49" w14:textId="77777777" w:rsidR="00BE2572" w:rsidRPr="00B138F3" w:rsidRDefault="00BE2572" w:rsidP="00DE2AE3">
            <w:pPr>
              <w:widowControl w:val="0"/>
              <w:spacing w:after="160"/>
              <w:rPr>
                <w:rFonts w:ascii="GHEA Grapalat" w:hAnsi="GHEA Grapalat" w:cs="Sylfaen"/>
              </w:rPr>
            </w:pPr>
          </w:p>
          <w:p w14:paraId="4F599EF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3519CA" w14:textId="77777777" w:rsidR="00BE2572" w:rsidRPr="00B138F3" w:rsidRDefault="00BE2572" w:rsidP="00DE2AE3">
            <w:pPr>
              <w:widowControl w:val="0"/>
              <w:spacing w:after="160"/>
              <w:rPr>
                <w:rFonts w:ascii="GHEA Grapalat" w:hAnsi="GHEA Grapalat" w:cs="Sylfaen"/>
              </w:rPr>
            </w:pPr>
          </w:p>
          <w:p w14:paraId="5C2B37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10EF9EB" w14:textId="77777777" w:rsidR="00BE2572" w:rsidRPr="00B138F3" w:rsidRDefault="00BE2572" w:rsidP="00DE2AE3">
            <w:pPr>
              <w:widowControl w:val="0"/>
              <w:spacing w:after="160"/>
              <w:rPr>
                <w:rFonts w:ascii="GHEA Grapalat" w:hAnsi="GHEA Grapalat" w:cs="Sylfaen"/>
              </w:rPr>
            </w:pPr>
          </w:p>
          <w:p w14:paraId="36965129"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B472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A6FC2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9240750" w14:textId="77777777" w:rsidR="00BE2572" w:rsidRPr="00B138F3" w:rsidRDefault="00BE2572" w:rsidP="00DE2AE3">
            <w:pPr>
              <w:widowControl w:val="0"/>
              <w:spacing w:after="160"/>
              <w:rPr>
                <w:rFonts w:ascii="GHEA Grapalat" w:hAnsi="GHEA Grapalat" w:cs="Sylfaen"/>
              </w:rPr>
            </w:pPr>
          </w:p>
          <w:p w14:paraId="463942C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C4C243" w14:textId="77777777" w:rsidR="00BE2572" w:rsidRPr="00B138F3" w:rsidRDefault="00BE2572" w:rsidP="00DE2AE3">
            <w:pPr>
              <w:widowControl w:val="0"/>
              <w:spacing w:after="160"/>
              <w:jc w:val="right"/>
              <w:rPr>
                <w:rFonts w:ascii="GHEA Grapalat" w:hAnsi="GHEA Grapalat" w:cs="Tahoma"/>
              </w:rPr>
            </w:pPr>
          </w:p>
          <w:p w14:paraId="205D4D9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67798F7" w14:textId="77777777" w:rsidR="00BE2572" w:rsidRPr="00B138F3" w:rsidRDefault="00BE2572" w:rsidP="00DE2AE3">
            <w:pPr>
              <w:widowControl w:val="0"/>
              <w:spacing w:after="160"/>
              <w:rPr>
                <w:rFonts w:ascii="GHEA Grapalat" w:hAnsi="GHEA Grapalat" w:cs="Sylfaen"/>
              </w:rPr>
            </w:pPr>
          </w:p>
          <w:p w14:paraId="25340B28"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5F22B45" w14:textId="77777777" w:rsidR="00BE2572" w:rsidRPr="00B138F3" w:rsidRDefault="00BE2572" w:rsidP="00DE2AE3">
            <w:pPr>
              <w:widowControl w:val="0"/>
              <w:spacing w:after="160"/>
              <w:rPr>
                <w:rFonts w:ascii="GHEA Grapalat" w:hAnsi="GHEA Grapalat"/>
              </w:rPr>
            </w:pPr>
          </w:p>
          <w:p w14:paraId="0672B89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A20D12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056E08" w14:textId="77777777" w:rsidR="00BE2572" w:rsidRPr="00B138F3" w:rsidRDefault="00BE2572" w:rsidP="00DE2AE3">
            <w:pPr>
              <w:widowControl w:val="0"/>
              <w:spacing w:after="160"/>
              <w:rPr>
                <w:rFonts w:ascii="GHEA Grapalat" w:hAnsi="GHEA Grapalat" w:cs="Tahoma"/>
              </w:rPr>
            </w:pPr>
          </w:p>
          <w:p w14:paraId="635B1C3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567F1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565AAA" w14:textId="77777777" w:rsidR="00BE2572" w:rsidRPr="00B138F3" w:rsidRDefault="00BE2572" w:rsidP="00DE2AE3">
            <w:pPr>
              <w:widowControl w:val="0"/>
              <w:spacing w:after="160"/>
              <w:rPr>
                <w:rFonts w:ascii="GHEA Grapalat" w:hAnsi="GHEA Grapalat" w:cs="Tahoma"/>
              </w:rPr>
            </w:pPr>
          </w:p>
          <w:p w14:paraId="79E1064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BA6F1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44A018" w14:textId="77777777" w:rsidR="00BE2572" w:rsidRPr="00B138F3" w:rsidRDefault="00BE2572" w:rsidP="00DE2AE3">
            <w:pPr>
              <w:widowControl w:val="0"/>
              <w:spacing w:after="160"/>
              <w:rPr>
                <w:rFonts w:ascii="GHEA Grapalat" w:hAnsi="GHEA Grapalat" w:cs="Arial"/>
              </w:rPr>
            </w:pPr>
          </w:p>
        </w:tc>
      </w:tr>
      <w:tr w:rsidR="00B138F3" w:rsidRPr="00B138F3"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8AD2A03" w14:textId="77777777" w:rsidR="00BE2572" w:rsidRPr="00B138F3" w:rsidRDefault="00BE2572" w:rsidP="00DE2AE3">
            <w:pPr>
              <w:widowControl w:val="0"/>
              <w:spacing w:after="160"/>
              <w:rPr>
                <w:rFonts w:ascii="GHEA Grapalat" w:hAnsi="GHEA Grapalat" w:cs="Sylfaen"/>
              </w:rPr>
            </w:pPr>
          </w:p>
          <w:p w14:paraId="16317CF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D235FB" w14:textId="77777777" w:rsidR="00BE2572" w:rsidRPr="00B138F3" w:rsidRDefault="00BE2572" w:rsidP="00DE2AE3">
            <w:pPr>
              <w:widowControl w:val="0"/>
              <w:spacing w:after="160"/>
              <w:rPr>
                <w:rFonts w:ascii="GHEA Grapalat" w:hAnsi="GHEA Grapalat"/>
              </w:rPr>
            </w:pPr>
          </w:p>
          <w:p w14:paraId="5B6DC5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1955CD" w14:textId="77777777" w:rsidR="00BE2572" w:rsidRPr="00B138F3" w:rsidRDefault="00BE2572" w:rsidP="00BE2572">
      <w:pPr>
        <w:widowControl w:val="0"/>
        <w:spacing w:after="160"/>
        <w:jc w:val="center"/>
        <w:rPr>
          <w:rFonts w:ascii="GHEA Grapalat" w:hAnsi="GHEA Grapalat" w:cs="Sylfaen"/>
        </w:rPr>
      </w:pPr>
    </w:p>
    <w:p w14:paraId="20FD386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751FA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098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87B15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EDAB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CABB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86EA6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29657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591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DE2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272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60E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39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BA5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D1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38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2A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B0F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B6A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5A8DE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0038F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177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352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EE9D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64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8B1936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210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1B7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D4B4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F7E5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C87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24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86A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20D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C18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A4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B138F3" w:rsidRDefault="00BE2572" w:rsidP="00DE2AE3">
            <w:pPr>
              <w:widowControl w:val="0"/>
              <w:spacing w:after="120"/>
              <w:jc w:val="center"/>
              <w:rPr>
                <w:rFonts w:ascii="GHEA Grapalat" w:hAnsi="GHEA Grapalat"/>
                <w:sz w:val="18"/>
                <w:szCs w:val="18"/>
              </w:rPr>
            </w:pPr>
          </w:p>
        </w:tc>
      </w:tr>
    </w:tbl>
    <w:p w14:paraId="70D531D1" w14:textId="77777777" w:rsidR="00BE2572" w:rsidRPr="00B138F3" w:rsidRDefault="00BE2572" w:rsidP="00BE2572">
      <w:pPr>
        <w:widowControl w:val="0"/>
        <w:spacing w:after="160"/>
        <w:ind w:left="567" w:right="565"/>
        <w:jc w:val="center"/>
        <w:rPr>
          <w:rFonts w:ascii="GHEA Grapalat" w:hAnsi="GHEA Grapalat"/>
          <w:b/>
        </w:rPr>
      </w:pPr>
    </w:p>
    <w:p w14:paraId="3DE518C2" w14:textId="77777777" w:rsidR="00BE2572" w:rsidRPr="00B138F3" w:rsidRDefault="00BE2572" w:rsidP="00BE2572">
      <w:pPr>
        <w:widowControl w:val="0"/>
        <w:spacing w:after="160"/>
        <w:ind w:left="567" w:right="565"/>
        <w:jc w:val="center"/>
        <w:rPr>
          <w:rFonts w:ascii="GHEA Grapalat" w:hAnsi="GHEA Grapalat"/>
          <w:b/>
        </w:rPr>
      </w:pPr>
    </w:p>
    <w:p w14:paraId="18F3B1CE" w14:textId="77777777" w:rsidR="00BE2572" w:rsidRPr="00B138F3" w:rsidRDefault="00BE2572" w:rsidP="00BE2572">
      <w:pPr>
        <w:widowControl w:val="0"/>
        <w:spacing w:after="160"/>
        <w:ind w:left="567" w:right="565"/>
        <w:jc w:val="center"/>
        <w:rPr>
          <w:rFonts w:ascii="GHEA Grapalat" w:hAnsi="GHEA Grapalat"/>
          <w:b/>
        </w:rPr>
      </w:pPr>
    </w:p>
    <w:p w14:paraId="57F8F1D1" w14:textId="77777777" w:rsidR="00BE2572" w:rsidRPr="00B138F3" w:rsidRDefault="00BE2572" w:rsidP="00BE2572">
      <w:pPr>
        <w:widowControl w:val="0"/>
        <w:spacing w:after="160"/>
        <w:ind w:left="567" w:right="565"/>
        <w:jc w:val="center"/>
        <w:rPr>
          <w:rFonts w:ascii="GHEA Grapalat" w:hAnsi="GHEA Grapalat"/>
          <w:b/>
        </w:rPr>
      </w:pPr>
    </w:p>
    <w:p w14:paraId="0461D1CB" w14:textId="77777777" w:rsidR="00BE2572" w:rsidRPr="00B138F3" w:rsidRDefault="00BE2572" w:rsidP="00BE2572">
      <w:pPr>
        <w:widowControl w:val="0"/>
        <w:spacing w:after="160"/>
        <w:ind w:left="567" w:right="565"/>
        <w:jc w:val="center"/>
        <w:rPr>
          <w:rFonts w:ascii="GHEA Grapalat" w:hAnsi="GHEA Grapalat"/>
          <w:b/>
        </w:rPr>
      </w:pPr>
    </w:p>
    <w:p w14:paraId="37BA1DAE" w14:textId="77777777" w:rsidR="00BE2572" w:rsidRPr="00B138F3" w:rsidRDefault="00BE2572" w:rsidP="00BE2572">
      <w:pPr>
        <w:widowControl w:val="0"/>
        <w:spacing w:after="160"/>
        <w:ind w:left="567" w:right="565"/>
        <w:jc w:val="center"/>
        <w:rPr>
          <w:rFonts w:ascii="GHEA Grapalat" w:hAnsi="GHEA Grapalat"/>
          <w:b/>
        </w:rPr>
      </w:pPr>
    </w:p>
    <w:p w14:paraId="7A117A3E" w14:textId="77777777" w:rsidR="00BE2572" w:rsidRPr="00B138F3" w:rsidRDefault="00BE2572" w:rsidP="00BE2572">
      <w:pPr>
        <w:widowControl w:val="0"/>
        <w:spacing w:after="160"/>
        <w:ind w:left="567" w:right="565"/>
        <w:jc w:val="center"/>
        <w:rPr>
          <w:rFonts w:ascii="GHEA Grapalat" w:hAnsi="GHEA Grapalat"/>
          <w:b/>
        </w:rPr>
      </w:pPr>
    </w:p>
    <w:p w14:paraId="0B8B9B28" w14:textId="77777777" w:rsidR="00BE2572" w:rsidRPr="00B138F3" w:rsidRDefault="00BE2572" w:rsidP="00BE2572">
      <w:pPr>
        <w:widowControl w:val="0"/>
        <w:spacing w:after="160"/>
        <w:ind w:left="567" w:right="565"/>
        <w:jc w:val="center"/>
        <w:rPr>
          <w:rFonts w:ascii="GHEA Grapalat" w:hAnsi="GHEA Grapalat"/>
          <w:b/>
        </w:rPr>
      </w:pPr>
    </w:p>
    <w:p w14:paraId="05CC001D" w14:textId="77777777" w:rsidR="00BE2572" w:rsidRPr="00B138F3" w:rsidRDefault="00BE2572" w:rsidP="00BE2572">
      <w:pPr>
        <w:widowControl w:val="0"/>
        <w:spacing w:after="160"/>
        <w:ind w:left="567" w:right="565"/>
        <w:jc w:val="center"/>
        <w:rPr>
          <w:rFonts w:ascii="GHEA Grapalat" w:hAnsi="GHEA Grapalat"/>
          <w:b/>
        </w:rPr>
      </w:pPr>
    </w:p>
    <w:p w14:paraId="7E2CFCF2" w14:textId="77777777" w:rsidR="00BE2572" w:rsidRPr="00B138F3" w:rsidRDefault="00BE2572" w:rsidP="00BE2572">
      <w:pPr>
        <w:widowControl w:val="0"/>
        <w:spacing w:after="160"/>
        <w:ind w:left="567" w:right="565"/>
        <w:jc w:val="center"/>
        <w:rPr>
          <w:rFonts w:ascii="GHEA Grapalat" w:hAnsi="GHEA Grapalat"/>
          <w:b/>
        </w:rPr>
      </w:pPr>
    </w:p>
    <w:p w14:paraId="1EF0DAC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050E49"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7201B6C5" w14:textId="4FF57B3D"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67528">
        <w:rPr>
          <w:rFonts w:ascii="GHEA Grapalat" w:hAnsi="GHEA Grapalat"/>
          <w:b/>
          <w:sz w:val="24"/>
          <w:szCs w:val="24"/>
        </w:rPr>
        <w:t>G41HD-GHAPZB-26/01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14:paraId="46CDA2DF" w14:textId="77777777" w:rsidR="00A943A0" w:rsidRPr="00B138F3" w:rsidRDefault="00A943A0" w:rsidP="00A943A0">
      <w:pPr>
        <w:widowControl w:val="0"/>
        <w:spacing w:after="160"/>
        <w:ind w:left="567" w:right="565"/>
        <w:jc w:val="center"/>
        <w:rPr>
          <w:rFonts w:ascii="GHEA Grapalat" w:hAnsi="GHEA Grapalat"/>
          <w:b/>
        </w:rPr>
      </w:pPr>
    </w:p>
    <w:p w14:paraId="59EE0FDD"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CE37CB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E34FDE7" w14:textId="77777777" w:rsidR="00A943A0" w:rsidRPr="00B138F3" w:rsidRDefault="00A943A0" w:rsidP="00A943A0">
      <w:pPr>
        <w:widowControl w:val="0"/>
        <w:spacing w:after="160"/>
        <w:ind w:left="567" w:right="565"/>
        <w:jc w:val="center"/>
        <w:rPr>
          <w:rFonts w:ascii="GHEA Grapalat" w:hAnsi="GHEA Grapalat"/>
          <w:b/>
        </w:rPr>
      </w:pPr>
    </w:p>
    <w:p w14:paraId="31FD7D4E"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4BCF2E0"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3FBE578A"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04310CA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68BEE2AA"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7E0A93F5"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6DB1609"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4DE9572C"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BC20F3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2ECEC830"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4DE2A20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0A6F5A37"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CE497C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89F255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2C68BDF2"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94BB4F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86B6A6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BDF0F5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475BA550"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w:t>
      </w:r>
      <w:del w:id="13"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21E1D6D0" w14:textId="77777777"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14:paraId="6FFAC0DA"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01C55C7E" w14:textId="77777777"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и</w:t>
      </w:r>
      <w:proofErr w:type="gramEnd"/>
      <w:r w:rsidR="00A943A0" w:rsidRPr="00910F01">
        <w:rPr>
          <w:rFonts w:ascii="GHEA Grapalat" w:eastAsiaTheme="minorHAnsi" w:hAnsi="GHEA Grapalat" w:cstheme="minorBidi"/>
        </w:rPr>
        <w:t xml:space="preserve">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0B79F377"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607DDDB8"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57AFC33C" w14:textId="77777777"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w:t>
      </w:r>
      <w:r w:rsidRPr="00910F01">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0CE1B8D4" w14:textId="77777777"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14:paraId="4A7C634C"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20FA42FD"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E8985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6529E0F4"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2A7E130"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D769B2B"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A2BAB5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858357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B0702E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707ED8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6302D0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13D6A3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5C1FE08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DF53EE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7C30E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B6C5B0B"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46ED8206"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0A1EF88"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F6EF59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D0A31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C869C9">
        <w:rPr>
          <w:rFonts w:ascii="GHEA Grapalat" w:eastAsiaTheme="minorHAnsi" w:hAnsi="GHEA Grapalat" w:cstheme="minorBidi"/>
        </w:rPr>
        <w:t>кодом  ------------------------</w:t>
      </w:r>
      <w:proofErr w:type="gramEnd"/>
      <w:r w:rsidRPr="00C869C9">
        <w:rPr>
          <w:rFonts w:ascii="GHEA Grapalat" w:eastAsiaTheme="minorHAnsi" w:hAnsi="GHEA Grapalat" w:cstheme="minorBidi"/>
        </w:rPr>
        <w:t>.</w:t>
      </w:r>
    </w:p>
    <w:p w14:paraId="050E2964"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0B5687FF"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1ABEAA0"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0B54BD51"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CEF80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B32D0C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7804EB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05895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7D7274"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14:paraId="049CAA8E" w14:textId="77777777" w:rsidR="001005B0" w:rsidRPr="00B138F3" w:rsidRDefault="001005B0" w:rsidP="00B46D58">
      <w:pPr>
        <w:widowControl w:val="0"/>
        <w:spacing w:after="160"/>
        <w:ind w:left="567" w:right="565"/>
        <w:jc w:val="center"/>
        <w:rPr>
          <w:rFonts w:ascii="GHEA Grapalat" w:hAnsi="GHEA Grapalat"/>
          <w:b/>
        </w:rPr>
      </w:pPr>
    </w:p>
    <w:p w14:paraId="0947B7F8" w14:textId="77777777" w:rsidR="001005B0" w:rsidRPr="00B138F3" w:rsidRDefault="001005B0" w:rsidP="00B46D58">
      <w:pPr>
        <w:widowControl w:val="0"/>
        <w:spacing w:after="160"/>
        <w:ind w:left="567" w:right="565"/>
        <w:jc w:val="center"/>
        <w:rPr>
          <w:rFonts w:ascii="GHEA Grapalat" w:hAnsi="GHEA Grapalat"/>
          <w:b/>
        </w:rPr>
      </w:pPr>
    </w:p>
    <w:p w14:paraId="1F696948" w14:textId="77777777" w:rsidR="00A943A0" w:rsidRDefault="00A943A0">
      <w:pPr>
        <w:rPr>
          <w:rFonts w:ascii="GHEA Grapalat" w:hAnsi="GHEA Grapalat"/>
          <w:b/>
        </w:rPr>
      </w:pPr>
      <w:r>
        <w:rPr>
          <w:rFonts w:ascii="GHEA Grapalat" w:hAnsi="GHEA Grapalat"/>
          <w:b/>
        </w:rPr>
        <w:br w:type="page"/>
      </w:r>
    </w:p>
    <w:p w14:paraId="29F8ADD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4331F20" w14:textId="7DDA9D59"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r w:rsidR="00267528">
        <w:rPr>
          <w:rFonts w:ascii="GHEA Grapalat" w:hAnsi="GHEA Grapalat"/>
          <w:b/>
          <w:sz w:val="24"/>
          <w:szCs w:val="24"/>
        </w:rPr>
        <w:t>G41HD-GHAPZB-26/01</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3"/>
        <w:t>*</w:t>
      </w:r>
    </w:p>
    <w:p w14:paraId="783DE3AA" w14:textId="77777777" w:rsidR="008D352C" w:rsidRPr="00B138F3" w:rsidRDefault="008D352C" w:rsidP="00B46D58">
      <w:pPr>
        <w:widowControl w:val="0"/>
        <w:spacing w:after="160"/>
        <w:ind w:left="-142" w:firstLine="142"/>
        <w:jc w:val="center"/>
        <w:rPr>
          <w:rFonts w:ascii="GHEA Grapalat" w:hAnsi="GHEA Grapalat"/>
          <w:i/>
        </w:rPr>
      </w:pPr>
    </w:p>
    <w:p w14:paraId="7953F72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53E7475"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80670C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A20D4E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FC31A45" w14:textId="77777777" w:rsidTr="00F15CED">
        <w:tc>
          <w:tcPr>
            <w:tcW w:w="4643" w:type="dxa"/>
          </w:tcPr>
          <w:p w14:paraId="3893DF7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1BF060ED"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3AF6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5FD7A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B138F3" w:rsidRDefault="00071D1C" w:rsidP="00B46D58">
      <w:pPr>
        <w:widowControl w:val="0"/>
        <w:spacing w:after="160"/>
        <w:ind w:firstLine="709"/>
        <w:jc w:val="both"/>
        <w:rPr>
          <w:rFonts w:ascii="GHEA Grapalat" w:hAnsi="GHEA Grapalat"/>
          <w:b/>
        </w:rPr>
      </w:pPr>
    </w:p>
    <w:p w14:paraId="2C21CFC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82CC5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B138F3" w:rsidRDefault="00071D1C" w:rsidP="00B46D58">
      <w:pPr>
        <w:widowControl w:val="0"/>
        <w:spacing w:after="160"/>
        <w:ind w:firstLine="709"/>
        <w:jc w:val="both"/>
        <w:rPr>
          <w:rFonts w:ascii="GHEA Grapalat" w:hAnsi="GHEA Grapalat" w:cs="Times Armenian"/>
        </w:rPr>
      </w:pPr>
    </w:p>
    <w:p w14:paraId="2CB8508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5F570E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3F93A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B42CE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33A94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6E4CF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8B4F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166E70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25E48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801D0C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8B351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5C3BC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475B4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290FE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F841D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A67FE5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295ED6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CC09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F4188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A119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A5DDBC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DC4A1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B7E41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5AD5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70AA4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7E4FE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A5881C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4A5E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0D18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FCA9B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EA41B6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5"/>
        <w:t>18</w:t>
      </w:r>
      <w:r w:rsidR="00C45B20" w:rsidRPr="00B138F3">
        <w:rPr>
          <w:rFonts w:ascii="GHEA Grapalat" w:hAnsi="GHEA Grapalat"/>
        </w:rPr>
        <w:t>.</w:t>
      </w:r>
    </w:p>
    <w:p w14:paraId="38BCC6E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D27E03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DD081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3118D8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36FB3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F4E1905"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6"/>
        <w:t>19</w:t>
      </w:r>
      <w:r w:rsidRPr="00B138F3">
        <w:rPr>
          <w:rFonts w:ascii="GHEA Grapalat" w:hAnsi="GHEA Grapalat"/>
        </w:rPr>
        <w:t>.</w:t>
      </w:r>
    </w:p>
    <w:p w14:paraId="7222C5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B088CF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213FD0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2E0AD4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064E08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Default="00BE5F44" w:rsidP="00B46D58">
      <w:pPr>
        <w:widowControl w:val="0"/>
        <w:tabs>
          <w:tab w:val="left" w:pos="1134"/>
        </w:tabs>
        <w:spacing w:after="160"/>
        <w:ind w:firstLine="567"/>
        <w:jc w:val="both"/>
        <w:rPr>
          <w:rFonts w:ascii="GHEA Grapalat" w:hAnsi="GHEA Grapalat"/>
        </w:rPr>
      </w:pPr>
    </w:p>
    <w:p w14:paraId="734A3387"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0A7A8A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BAF6B5F" w14:textId="77777777" w:rsidR="00D52566" w:rsidRPr="00B138F3" w:rsidRDefault="00D52566" w:rsidP="00B46D58">
      <w:pPr>
        <w:rPr>
          <w:rFonts w:ascii="GHEA Grapalat" w:hAnsi="GHEA Grapalat"/>
          <w:lang w:val="hy-AM"/>
        </w:rPr>
      </w:pPr>
    </w:p>
    <w:p w14:paraId="13B7111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116DF9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B138F3" w:rsidRDefault="0094684E" w:rsidP="00B46D58">
      <w:pPr>
        <w:widowControl w:val="0"/>
        <w:spacing w:after="160"/>
        <w:jc w:val="center"/>
        <w:rPr>
          <w:rFonts w:ascii="GHEA Grapalat" w:hAnsi="GHEA Grapalat"/>
          <w:lang w:val="hy-AM"/>
        </w:rPr>
      </w:pPr>
    </w:p>
    <w:p w14:paraId="4C2EAB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56D69E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8"/>
        <w:t>21</w:t>
      </w:r>
      <w:r w:rsidRPr="00B138F3">
        <w:rPr>
          <w:rFonts w:ascii="GHEA Grapalat" w:hAnsi="GHEA Grapalat"/>
        </w:rPr>
        <w:t>.</w:t>
      </w:r>
    </w:p>
    <w:p w14:paraId="1C301A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C65C17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489FF7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1A8B3D"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5A7A4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B577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9"/>
        <w:t>22</w:t>
      </w:r>
      <w:r w:rsidRPr="00B138F3">
        <w:rPr>
          <w:rFonts w:ascii="GHEA Grapalat" w:hAnsi="GHEA Grapalat"/>
        </w:rPr>
        <w:t>.</w:t>
      </w:r>
    </w:p>
    <w:p w14:paraId="669290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30"/>
        <w:t>23</w:t>
      </w:r>
      <w:r w:rsidRPr="00B138F3">
        <w:rPr>
          <w:rFonts w:ascii="GHEA Grapalat" w:hAnsi="GHEA Grapalat"/>
        </w:rPr>
        <w:t>.</w:t>
      </w:r>
    </w:p>
    <w:p w14:paraId="1FB3BF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531BF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42649B56" w14:textId="77777777" w:rsidR="000078A8" w:rsidRDefault="000078A8" w:rsidP="000078A8">
      <w:pPr>
        <w:widowControl w:val="0"/>
        <w:tabs>
          <w:tab w:val="left" w:pos="1276"/>
        </w:tabs>
        <w:spacing w:after="160"/>
        <w:ind w:firstLine="567"/>
        <w:jc w:val="both"/>
        <w:rPr>
          <w:ins w:id="15"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8A80C75"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 xml:space="preserve">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51F2B2A7"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6BC9BD0"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B2710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09DF1C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6D9DB60" w14:textId="77777777" w:rsidTr="0016519F">
        <w:tc>
          <w:tcPr>
            <w:tcW w:w="4536" w:type="dxa"/>
          </w:tcPr>
          <w:p w14:paraId="4F486F9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8EDE91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A15080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3E0DB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455FA4B" w14:textId="77777777" w:rsidR="00071D1C" w:rsidRPr="00B138F3" w:rsidRDefault="00071D1C" w:rsidP="00B46D58">
            <w:pPr>
              <w:widowControl w:val="0"/>
              <w:spacing w:after="160"/>
              <w:jc w:val="center"/>
              <w:rPr>
                <w:rFonts w:ascii="GHEA Grapalat" w:hAnsi="GHEA Grapalat"/>
              </w:rPr>
            </w:pPr>
          </w:p>
        </w:tc>
        <w:tc>
          <w:tcPr>
            <w:tcW w:w="4343" w:type="dxa"/>
          </w:tcPr>
          <w:p w14:paraId="716FC4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C1C28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F5177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35534D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C1CA97" w14:textId="77777777" w:rsidR="00382B60" w:rsidRDefault="00382B60" w:rsidP="00B46D58">
      <w:pPr>
        <w:widowControl w:val="0"/>
        <w:spacing w:after="160"/>
        <w:ind w:firstLine="567"/>
        <w:jc w:val="both"/>
        <w:rPr>
          <w:rFonts w:ascii="GHEA Grapalat" w:hAnsi="GHEA Grapalat"/>
          <w:i/>
          <w:lang w:val="hy-AM"/>
        </w:rPr>
      </w:pPr>
    </w:p>
    <w:p w14:paraId="4B85D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9CC6632" w14:textId="77777777" w:rsidR="00071D1C" w:rsidRPr="00B138F3" w:rsidRDefault="00071D1C" w:rsidP="00B46D58">
      <w:pPr>
        <w:widowControl w:val="0"/>
        <w:spacing w:after="160"/>
        <w:rPr>
          <w:rFonts w:ascii="GHEA Grapalat" w:hAnsi="GHEA Grapalat"/>
        </w:rPr>
      </w:pPr>
    </w:p>
    <w:p w14:paraId="61797B22"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17C405D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05A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1"/>
        <w:t>*</w:t>
      </w:r>
    </w:p>
    <w:p w14:paraId="32483A9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187"/>
        <w:gridCol w:w="2205"/>
        <w:gridCol w:w="1085"/>
        <w:gridCol w:w="1559"/>
        <w:gridCol w:w="1134"/>
        <w:gridCol w:w="850"/>
        <w:gridCol w:w="709"/>
        <w:gridCol w:w="1158"/>
        <w:gridCol w:w="947"/>
      </w:tblGrid>
      <w:tr w:rsidR="00B138F3" w:rsidRPr="00B138F3" w14:paraId="32EF79E7" w14:textId="77777777" w:rsidTr="00317BD2">
        <w:trPr>
          <w:jc w:val="center"/>
        </w:trPr>
        <w:tc>
          <w:tcPr>
            <w:tcW w:w="16350" w:type="dxa"/>
            <w:gridSpan w:val="12"/>
          </w:tcPr>
          <w:p w14:paraId="17FBD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552CDA2" w14:textId="77777777" w:rsidTr="00386738">
        <w:trPr>
          <w:trHeight w:val="219"/>
          <w:jc w:val="center"/>
        </w:trPr>
        <w:tc>
          <w:tcPr>
            <w:tcW w:w="1242" w:type="dxa"/>
            <w:vMerge w:val="restart"/>
            <w:vAlign w:val="center"/>
          </w:tcPr>
          <w:p w14:paraId="282456C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22E60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87" w:type="dxa"/>
            <w:vMerge w:val="restart"/>
            <w:vAlign w:val="center"/>
          </w:tcPr>
          <w:p w14:paraId="09691FF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2"/>
              <w:t>**</w:t>
            </w:r>
          </w:p>
        </w:tc>
        <w:tc>
          <w:tcPr>
            <w:tcW w:w="2205" w:type="dxa"/>
            <w:vMerge w:val="restart"/>
            <w:vAlign w:val="center"/>
          </w:tcPr>
          <w:p w14:paraId="20FCA80B"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17C768E4"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80FC3D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FD85D0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A76AF0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625DB1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F6541DD" w14:textId="77777777" w:rsidTr="00386738">
        <w:trPr>
          <w:trHeight w:val="972"/>
          <w:jc w:val="center"/>
        </w:trPr>
        <w:tc>
          <w:tcPr>
            <w:tcW w:w="1242" w:type="dxa"/>
            <w:vMerge/>
            <w:vAlign w:val="center"/>
          </w:tcPr>
          <w:p w14:paraId="14A7963F"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7C3BB2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4BDEE1" w14:textId="77777777" w:rsidR="00071D1C" w:rsidRPr="00B138F3" w:rsidRDefault="00071D1C" w:rsidP="00B46D58">
            <w:pPr>
              <w:widowControl w:val="0"/>
              <w:jc w:val="center"/>
              <w:rPr>
                <w:rFonts w:ascii="GHEA Grapalat" w:hAnsi="GHEA Grapalat"/>
                <w:sz w:val="16"/>
                <w:szCs w:val="16"/>
              </w:rPr>
            </w:pPr>
          </w:p>
        </w:tc>
        <w:tc>
          <w:tcPr>
            <w:tcW w:w="1187" w:type="dxa"/>
            <w:vMerge/>
            <w:vAlign w:val="center"/>
          </w:tcPr>
          <w:p w14:paraId="0EB21ACF" w14:textId="77777777" w:rsidR="00071D1C" w:rsidRPr="00B138F3" w:rsidRDefault="00071D1C" w:rsidP="00B46D58">
            <w:pPr>
              <w:widowControl w:val="0"/>
              <w:jc w:val="center"/>
              <w:rPr>
                <w:rFonts w:ascii="GHEA Grapalat" w:hAnsi="GHEA Grapalat"/>
                <w:sz w:val="16"/>
                <w:szCs w:val="16"/>
              </w:rPr>
            </w:pPr>
          </w:p>
        </w:tc>
        <w:tc>
          <w:tcPr>
            <w:tcW w:w="2205" w:type="dxa"/>
            <w:vMerge/>
            <w:vAlign w:val="center"/>
          </w:tcPr>
          <w:p w14:paraId="61BB2C1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64979E0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797A3A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7F6D2CD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1A5DBCF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9267A8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7437C5D0"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1AACB9E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3"/>
              <w:t>***</w:t>
            </w:r>
          </w:p>
        </w:tc>
      </w:tr>
      <w:tr w:rsidR="00996EC5" w:rsidRPr="00B138F3" w14:paraId="6933902C" w14:textId="77777777" w:rsidTr="00996EC5">
        <w:trPr>
          <w:trHeight w:val="246"/>
          <w:jc w:val="center"/>
        </w:trPr>
        <w:tc>
          <w:tcPr>
            <w:tcW w:w="1242" w:type="dxa"/>
            <w:vAlign w:val="center"/>
          </w:tcPr>
          <w:p w14:paraId="1A9C9ECB" w14:textId="77777777" w:rsidR="00996EC5" w:rsidRPr="00DD2F5B" w:rsidRDefault="00996EC5" w:rsidP="00996EC5">
            <w:pPr>
              <w:widowControl w:val="0"/>
              <w:jc w:val="center"/>
              <w:rPr>
                <w:rFonts w:ascii="GHEA Grapalat" w:hAnsi="GHEA Grapalat"/>
                <w:sz w:val="16"/>
                <w:szCs w:val="16"/>
                <w:lang w:val="hy-AM"/>
              </w:rPr>
            </w:pPr>
            <w:r>
              <w:rPr>
                <w:rFonts w:ascii="GHEA Grapalat" w:hAnsi="GHEA Grapalat"/>
                <w:sz w:val="16"/>
                <w:szCs w:val="16"/>
                <w:lang w:val="hy-AM"/>
              </w:rPr>
              <w:t>1</w:t>
            </w:r>
          </w:p>
        </w:tc>
        <w:tc>
          <w:tcPr>
            <w:tcW w:w="2715" w:type="dxa"/>
            <w:vAlign w:val="center"/>
          </w:tcPr>
          <w:p w14:paraId="05848D9E" w14:textId="3C9AD968" w:rsidR="00996EC5" w:rsidRPr="00B3789B" w:rsidRDefault="00996EC5" w:rsidP="00996EC5">
            <w:pPr>
              <w:jc w:val="center"/>
              <w:rPr>
                <w:rFonts w:ascii="GHEA Grapalat" w:hAnsi="GHEA Grapalat"/>
                <w:sz w:val="20"/>
                <w:szCs w:val="20"/>
              </w:rPr>
            </w:pPr>
            <w:r>
              <w:rPr>
                <w:rFonts w:ascii="GHEA Grapalat" w:hAnsi="GHEA Grapalat" w:cs="Calibri"/>
                <w:sz w:val="20"/>
                <w:szCs w:val="20"/>
              </w:rPr>
              <w:t>03222100</w:t>
            </w:r>
          </w:p>
        </w:tc>
        <w:tc>
          <w:tcPr>
            <w:tcW w:w="1559" w:type="dxa"/>
            <w:vAlign w:val="center"/>
          </w:tcPr>
          <w:p w14:paraId="49399EE5" w14:textId="6F93A860" w:rsidR="00996EC5" w:rsidRPr="004030EC" w:rsidRDefault="00996EC5" w:rsidP="00996EC5">
            <w:pPr>
              <w:jc w:val="center"/>
              <w:rPr>
                <w:rFonts w:ascii="GHEA Grapalat" w:hAnsi="GHEA Grapalat"/>
                <w:sz w:val="20"/>
                <w:szCs w:val="20"/>
              </w:rPr>
            </w:pPr>
            <w:r w:rsidRPr="00845C15">
              <w:rPr>
                <w:rFonts w:ascii="GHEA Grapalat" w:hAnsi="GHEA Grapalat"/>
              </w:rPr>
              <w:t>Банан</w:t>
            </w:r>
          </w:p>
        </w:tc>
        <w:tc>
          <w:tcPr>
            <w:tcW w:w="1187" w:type="dxa"/>
          </w:tcPr>
          <w:p w14:paraId="42918F62" w14:textId="2667A00D" w:rsidR="00996EC5" w:rsidRPr="00A71D81" w:rsidRDefault="00996EC5" w:rsidP="00996EC5">
            <w:pPr>
              <w:jc w:val="center"/>
              <w:rPr>
                <w:rFonts w:ascii="GHEA Grapalat" w:hAnsi="GHEA Grapalat"/>
                <w:sz w:val="20"/>
              </w:rPr>
            </w:pPr>
          </w:p>
        </w:tc>
        <w:tc>
          <w:tcPr>
            <w:tcW w:w="2205" w:type="dxa"/>
            <w:vAlign w:val="center"/>
          </w:tcPr>
          <w:p w14:paraId="6536746C" w14:textId="0410618B" w:rsidR="00996EC5" w:rsidRPr="00DA19C1" w:rsidRDefault="00996EC5" w:rsidP="00996EC5">
            <w:pPr>
              <w:jc w:val="center"/>
              <w:rPr>
                <w:rFonts w:ascii="GHEA Grapalat" w:hAnsi="GHEA Grapalat"/>
                <w:sz w:val="20"/>
                <w:lang w:val="hy-AM"/>
              </w:rPr>
            </w:pPr>
            <w:r w:rsidRPr="00DA19C1">
              <w:rPr>
                <w:rFonts w:ascii="GHEA Grapalat" w:hAnsi="GHEA Grapalat"/>
                <w:sz w:val="16"/>
                <w:szCs w:val="18"/>
                <w:lang w:val="hy-AM"/>
              </w:rPr>
              <w:t>Бананы свежие, спелые, незрелые, не перезрелые, II группы плодоношения, ГОСТ 4427-82. безопасность и маркировка в соответствии со статьей 9 Закона РА О безопасности пищевых продуктов</w:t>
            </w:r>
          </w:p>
        </w:tc>
        <w:tc>
          <w:tcPr>
            <w:tcW w:w="1085" w:type="dxa"/>
            <w:vAlign w:val="center"/>
          </w:tcPr>
          <w:p w14:paraId="751D3A8F" w14:textId="77777777" w:rsidR="00996EC5" w:rsidRPr="00804DC8" w:rsidRDefault="00996EC5" w:rsidP="00996EC5">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5C6C4B" w14:textId="77777777" w:rsidR="00996EC5" w:rsidRPr="006853F7" w:rsidRDefault="00996EC5" w:rsidP="00996EC5">
            <w:pPr>
              <w:jc w:val="center"/>
              <w:rPr>
                <w:rFonts w:ascii="GHEA Grapalat" w:hAnsi="GHEA Grapalat"/>
                <w:sz w:val="20"/>
                <w:szCs w:val="20"/>
              </w:rPr>
            </w:pPr>
          </w:p>
        </w:tc>
        <w:tc>
          <w:tcPr>
            <w:tcW w:w="1134" w:type="dxa"/>
            <w:vAlign w:val="center"/>
          </w:tcPr>
          <w:p w14:paraId="5DB36C42" w14:textId="77777777" w:rsidR="00996EC5" w:rsidRPr="006853F7" w:rsidRDefault="00996EC5" w:rsidP="00996EC5">
            <w:pPr>
              <w:jc w:val="center"/>
              <w:rPr>
                <w:rFonts w:ascii="GHEA Grapalat" w:hAnsi="GHEA Grapalat"/>
                <w:sz w:val="20"/>
                <w:szCs w:val="20"/>
              </w:rPr>
            </w:pPr>
          </w:p>
        </w:tc>
        <w:tc>
          <w:tcPr>
            <w:tcW w:w="850" w:type="dxa"/>
            <w:vAlign w:val="center"/>
          </w:tcPr>
          <w:p w14:paraId="474D1949" w14:textId="69585D28" w:rsidR="00996EC5" w:rsidRPr="00F870C3" w:rsidRDefault="00996EC5" w:rsidP="00996EC5">
            <w:pPr>
              <w:jc w:val="center"/>
              <w:rPr>
                <w:rFonts w:ascii="GHEA Grapalat" w:hAnsi="GHEA Grapalat"/>
                <w:sz w:val="20"/>
                <w:szCs w:val="20"/>
              </w:rPr>
            </w:pPr>
            <w:r w:rsidRPr="00881F4A">
              <w:rPr>
                <w:rFonts w:ascii="GHEA Grapalat" w:hAnsi="GHEA Grapalat" w:cs="Arial"/>
                <w:color w:val="000000"/>
                <w:sz w:val="20"/>
                <w:szCs w:val="20"/>
              </w:rPr>
              <w:t>1079</w:t>
            </w:r>
          </w:p>
        </w:tc>
        <w:tc>
          <w:tcPr>
            <w:tcW w:w="709" w:type="dxa"/>
            <w:vAlign w:val="center"/>
          </w:tcPr>
          <w:p w14:paraId="73CFE247" w14:textId="12EF7F3A" w:rsidR="00996EC5" w:rsidRDefault="00996EC5" w:rsidP="00996EC5">
            <w:pPr>
              <w:jc w:val="center"/>
            </w:pPr>
            <w:r>
              <w:rPr>
                <w:rFonts w:ascii="GHEA Grapalat" w:hAnsi="GHEA Grapalat" w:cs="Arial"/>
                <w:color w:val="222222"/>
                <w:sz w:val="18"/>
                <w:szCs w:val="18"/>
                <w:shd w:val="clear" w:color="auto" w:fill="FFFFFF"/>
                <w:lang w:val="hy-AM"/>
              </w:rPr>
              <w:t>Г. Гюмри Ул.  Чаренца  4</w:t>
            </w:r>
          </w:p>
        </w:tc>
        <w:tc>
          <w:tcPr>
            <w:tcW w:w="1158" w:type="dxa"/>
            <w:vAlign w:val="center"/>
          </w:tcPr>
          <w:p w14:paraId="0928B90E" w14:textId="77777777" w:rsidR="00996EC5" w:rsidRPr="00E21EA7" w:rsidRDefault="00996EC5" w:rsidP="00996EC5">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7A4FF9EA" w14:textId="0F6B159B" w:rsidR="00996EC5" w:rsidRPr="00996EC5" w:rsidRDefault="00996EC5" w:rsidP="00996EC5">
            <w:pPr>
              <w:jc w:val="center"/>
              <w:rPr>
                <w:rFonts w:ascii="GHEA Grapalat" w:hAnsi="GHEA Grapalat"/>
                <w:b/>
                <w:bCs/>
                <w:sz w:val="20"/>
                <w:szCs w:val="20"/>
              </w:rPr>
            </w:pPr>
            <w:r w:rsidRPr="00996EC5">
              <w:rPr>
                <w:rStyle w:val="af5"/>
                <w:rFonts w:ascii="GHEA Grapalat" w:hAnsi="GHEA Grapalat"/>
                <w:b w:val="0"/>
                <w:bCs w:val="0"/>
                <w:sz w:val="20"/>
                <w:szCs w:val="20"/>
              </w:rPr>
              <w:t xml:space="preserve">В случае выделения финансовых средств, после вступления в силу соглашения, </w:t>
            </w:r>
            <w:r w:rsidRPr="00996EC5">
              <w:rPr>
                <w:rStyle w:val="af5"/>
                <w:rFonts w:ascii="GHEA Grapalat" w:hAnsi="GHEA Grapalat"/>
                <w:b w:val="0"/>
                <w:bCs w:val="0"/>
                <w:sz w:val="20"/>
                <w:szCs w:val="20"/>
              </w:rPr>
              <w:lastRenderedPageBreak/>
              <w:t>заключаемого между сторонами, — до 25.05.2026.</w:t>
            </w:r>
          </w:p>
        </w:tc>
      </w:tr>
      <w:tr w:rsidR="00996EC5" w:rsidRPr="00B138F3" w14:paraId="6291E34E" w14:textId="77777777" w:rsidTr="00996EC5">
        <w:trPr>
          <w:trHeight w:val="246"/>
          <w:jc w:val="center"/>
        </w:trPr>
        <w:tc>
          <w:tcPr>
            <w:tcW w:w="1242" w:type="dxa"/>
            <w:vAlign w:val="center"/>
          </w:tcPr>
          <w:p w14:paraId="7A2EE616" w14:textId="77777777" w:rsidR="00996EC5" w:rsidRPr="00DD2F5B" w:rsidRDefault="00996EC5" w:rsidP="00996EC5">
            <w:pPr>
              <w:widowControl w:val="0"/>
              <w:jc w:val="center"/>
              <w:rPr>
                <w:rFonts w:ascii="GHEA Grapalat" w:hAnsi="GHEA Grapalat"/>
                <w:sz w:val="16"/>
                <w:szCs w:val="16"/>
                <w:lang w:val="hy-AM"/>
              </w:rPr>
            </w:pPr>
            <w:r>
              <w:rPr>
                <w:rFonts w:ascii="GHEA Grapalat" w:hAnsi="GHEA Grapalat"/>
                <w:sz w:val="16"/>
                <w:szCs w:val="16"/>
                <w:lang w:val="hy-AM"/>
              </w:rPr>
              <w:lastRenderedPageBreak/>
              <w:t>2</w:t>
            </w:r>
          </w:p>
        </w:tc>
        <w:tc>
          <w:tcPr>
            <w:tcW w:w="2715" w:type="dxa"/>
            <w:vAlign w:val="center"/>
          </w:tcPr>
          <w:p w14:paraId="743DCEBA" w14:textId="7D8E047B" w:rsidR="00996EC5" w:rsidRPr="00B3789B" w:rsidRDefault="00996EC5" w:rsidP="00996EC5">
            <w:pPr>
              <w:jc w:val="center"/>
              <w:rPr>
                <w:rFonts w:ascii="GHEA Grapalat" w:hAnsi="GHEA Grapalat"/>
                <w:sz w:val="20"/>
                <w:szCs w:val="20"/>
              </w:rPr>
            </w:pPr>
            <w:r>
              <w:rPr>
                <w:rFonts w:ascii="GHEA Grapalat" w:hAnsi="GHEA Grapalat" w:cs="Calibri"/>
                <w:sz w:val="20"/>
                <w:szCs w:val="20"/>
              </w:rPr>
              <w:t>15811130</w:t>
            </w:r>
          </w:p>
        </w:tc>
        <w:tc>
          <w:tcPr>
            <w:tcW w:w="1559" w:type="dxa"/>
            <w:vAlign w:val="center"/>
          </w:tcPr>
          <w:p w14:paraId="0230B5C7" w14:textId="0EAF5D4B" w:rsidR="00996EC5" w:rsidRPr="004030EC" w:rsidRDefault="00996EC5" w:rsidP="00996EC5">
            <w:pPr>
              <w:jc w:val="center"/>
              <w:rPr>
                <w:rFonts w:ascii="GHEA Grapalat" w:hAnsi="GHEA Grapalat"/>
                <w:sz w:val="20"/>
                <w:szCs w:val="20"/>
              </w:rPr>
            </w:pPr>
            <w:r w:rsidRPr="00845C15">
              <w:rPr>
                <w:rFonts w:ascii="GHEA Grapalat" w:hAnsi="GHEA Grapalat"/>
              </w:rPr>
              <w:t>Булочка</w:t>
            </w:r>
          </w:p>
        </w:tc>
        <w:tc>
          <w:tcPr>
            <w:tcW w:w="1187" w:type="dxa"/>
          </w:tcPr>
          <w:p w14:paraId="21BA3EAE" w14:textId="7073D8DA" w:rsidR="00996EC5" w:rsidRPr="00A71D81" w:rsidRDefault="00996EC5" w:rsidP="00996EC5">
            <w:pPr>
              <w:jc w:val="center"/>
              <w:rPr>
                <w:rFonts w:ascii="GHEA Grapalat" w:hAnsi="GHEA Grapalat"/>
                <w:sz w:val="20"/>
              </w:rPr>
            </w:pPr>
          </w:p>
        </w:tc>
        <w:tc>
          <w:tcPr>
            <w:tcW w:w="2205" w:type="dxa"/>
          </w:tcPr>
          <w:p w14:paraId="01035336" w14:textId="34DE7EF0" w:rsidR="00996EC5" w:rsidRPr="00804DC8" w:rsidRDefault="00996EC5" w:rsidP="00996EC5">
            <w:pPr>
              <w:jc w:val="center"/>
              <w:rPr>
                <w:rFonts w:ascii="GHEA Grapalat" w:hAnsi="GHEA Grapalat"/>
                <w:sz w:val="20"/>
                <w:lang w:val="hy-AM"/>
              </w:rPr>
            </w:pPr>
            <w:r w:rsidRPr="00DA19C1">
              <w:rPr>
                <w:rFonts w:ascii="GHEA Grapalat" w:hAnsi="GHEA Grapalat"/>
                <w:sz w:val="20"/>
                <w:lang w:val="hy-AM"/>
              </w:rPr>
              <w:t xml:space="preserve">булочка свежая, приготовленная из пшеничной муки, вес: 60 г на штуку. остаточный срок годности не менее 95%. безопасность согласно № 2-III-4.9-01-2010 требования, предъявляемые к гигиеническим нормативам, безопасности, маркировке и упаковке, в соответствии со статьей 9 Закона РА "О безопасности пищевых продуктов". обязательное условие: перевозка пищевых продуктов должна осуществляться транспортными </w:t>
            </w:r>
            <w:r w:rsidRPr="00DA19C1">
              <w:rPr>
                <w:rFonts w:ascii="GHEA Grapalat" w:hAnsi="GHEA Grapalat"/>
                <w:sz w:val="20"/>
                <w:lang w:val="hy-AM"/>
              </w:rPr>
              <w:lastRenderedPageBreak/>
              <w:t>средствами, соответствующими требованиям, установленным правовыми актами в области безопасности пищевых продуктов:</w:t>
            </w:r>
          </w:p>
        </w:tc>
        <w:tc>
          <w:tcPr>
            <w:tcW w:w="1085" w:type="dxa"/>
            <w:vAlign w:val="center"/>
          </w:tcPr>
          <w:p w14:paraId="779BF95C" w14:textId="221A1B91" w:rsidR="00996EC5" w:rsidRPr="00DA19C1" w:rsidRDefault="00996EC5" w:rsidP="00996EC5">
            <w:pPr>
              <w:jc w:val="center"/>
              <w:rPr>
                <w:rFonts w:ascii="GHEA Grapalat" w:hAnsi="GHEA Grapalat"/>
                <w:sz w:val="20"/>
                <w:szCs w:val="20"/>
              </w:rPr>
            </w:pPr>
            <w:proofErr w:type="spellStart"/>
            <w:r>
              <w:rPr>
                <w:rFonts w:ascii="GHEA Grapalat" w:hAnsi="GHEA Grapalat"/>
                <w:sz w:val="20"/>
                <w:szCs w:val="20"/>
              </w:rPr>
              <w:lastRenderedPageBreak/>
              <w:t>шт</w:t>
            </w:r>
            <w:proofErr w:type="spellEnd"/>
          </w:p>
        </w:tc>
        <w:tc>
          <w:tcPr>
            <w:tcW w:w="1559" w:type="dxa"/>
            <w:vAlign w:val="center"/>
          </w:tcPr>
          <w:p w14:paraId="35BA27D9" w14:textId="77777777" w:rsidR="00996EC5" w:rsidRPr="006853F7" w:rsidRDefault="00996EC5" w:rsidP="00996EC5">
            <w:pPr>
              <w:jc w:val="center"/>
              <w:rPr>
                <w:rFonts w:ascii="GHEA Grapalat" w:hAnsi="GHEA Grapalat"/>
                <w:sz w:val="20"/>
                <w:szCs w:val="20"/>
                <w:lang w:val="hy-AM"/>
              </w:rPr>
            </w:pPr>
          </w:p>
        </w:tc>
        <w:tc>
          <w:tcPr>
            <w:tcW w:w="1134" w:type="dxa"/>
            <w:vAlign w:val="center"/>
          </w:tcPr>
          <w:p w14:paraId="419784BA" w14:textId="77777777" w:rsidR="00996EC5" w:rsidRPr="006853F7" w:rsidRDefault="00996EC5" w:rsidP="00996EC5">
            <w:pPr>
              <w:jc w:val="center"/>
              <w:rPr>
                <w:rFonts w:ascii="GHEA Grapalat" w:hAnsi="GHEA Grapalat"/>
                <w:sz w:val="20"/>
                <w:szCs w:val="20"/>
                <w:lang w:val="hy-AM"/>
              </w:rPr>
            </w:pPr>
          </w:p>
        </w:tc>
        <w:tc>
          <w:tcPr>
            <w:tcW w:w="850" w:type="dxa"/>
            <w:vAlign w:val="center"/>
          </w:tcPr>
          <w:p w14:paraId="6CCBA5B0" w14:textId="1604690B" w:rsidR="00996EC5" w:rsidRPr="00F870C3" w:rsidRDefault="00996EC5" w:rsidP="00996EC5">
            <w:pPr>
              <w:jc w:val="center"/>
              <w:rPr>
                <w:rFonts w:ascii="GHEA Grapalat" w:hAnsi="GHEA Grapalat"/>
                <w:sz w:val="20"/>
                <w:szCs w:val="20"/>
                <w:lang w:val="hy-AM"/>
              </w:rPr>
            </w:pPr>
            <w:r w:rsidRPr="00881F4A">
              <w:rPr>
                <w:rFonts w:ascii="GHEA Grapalat" w:hAnsi="GHEA Grapalat" w:cs="Arial"/>
                <w:color w:val="000000"/>
                <w:sz w:val="20"/>
                <w:szCs w:val="20"/>
              </w:rPr>
              <w:t>25169</w:t>
            </w:r>
          </w:p>
        </w:tc>
        <w:tc>
          <w:tcPr>
            <w:tcW w:w="709" w:type="dxa"/>
            <w:vAlign w:val="center"/>
          </w:tcPr>
          <w:p w14:paraId="5BA05423" w14:textId="0F16D154" w:rsidR="00996EC5" w:rsidRDefault="00996EC5" w:rsidP="00996EC5">
            <w:pPr>
              <w:jc w:val="center"/>
            </w:pPr>
            <w:r>
              <w:rPr>
                <w:rFonts w:ascii="GHEA Grapalat" w:hAnsi="GHEA Grapalat" w:cs="Arial"/>
                <w:color w:val="222222"/>
                <w:sz w:val="18"/>
                <w:szCs w:val="18"/>
                <w:shd w:val="clear" w:color="auto" w:fill="FFFFFF"/>
                <w:lang w:val="hy-AM"/>
              </w:rPr>
              <w:t>Г. Гюмри Ул.  Чаренца  4</w:t>
            </w:r>
          </w:p>
        </w:tc>
        <w:tc>
          <w:tcPr>
            <w:tcW w:w="1158" w:type="dxa"/>
            <w:vAlign w:val="center"/>
          </w:tcPr>
          <w:p w14:paraId="30C89EA7" w14:textId="77777777" w:rsidR="00996EC5" w:rsidRPr="00E21EA7" w:rsidRDefault="00996EC5" w:rsidP="00996EC5">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1B7B41A4" w14:textId="1F9056FD" w:rsidR="00996EC5" w:rsidRPr="00996EC5" w:rsidRDefault="00996EC5" w:rsidP="00996EC5">
            <w:pPr>
              <w:jc w:val="center"/>
              <w:rPr>
                <w:rFonts w:ascii="GHEA Grapalat" w:hAnsi="GHEA Grapalat"/>
                <w:b/>
                <w:bCs/>
                <w:sz w:val="20"/>
                <w:szCs w:val="20"/>
              </w:rPr>
            </w:pPr>
            <w:r w:rsidRPr="00996EC5">
              <w:rPr>
                <w:rStyle w:val="af5"/>
                <w:rFonts w:ascii="GHEA Grapalat" w:hAnsi="GHEA Grapalat"/>
                <w:b w:val="0"/>
                <w:bCs w:val="0"/>
                <w:sz w:val="20"/>
                <w:szCs w:val="20"/>
              </w:rPr>
              <w:t>В случае выделения финансовых средств, после вступления в силу соглашения, заключаемого между сторонами, — до 25.05.2026.</w:t>
            </w:r>
          </w:p>
        </w:tc>
      </w:tr>
      <w:tr w:rsidR="00996EC5" w:rsidRPr="00B138F3" w14:paraId="7614FE9E" w14:textId="77777777" w:rsidTr="00996EC5">
        <w:trPr>
          <w:trHeight w:val="246"/>
          <w:jc w:val="center"/>
        </w:trPr>
        <w:tc>
          <w:tcPr>
            <w:tcW w:w="1242" w:type="dxa"/>
            <w:vAlign w:val="center"/>
          </w:tcPr>
          <w:p w14:paraId="11CA000E" w14:textId="77777777" w:rsidR="00996EC5" w:rsidRPr="00DD2F5B" w:rsidRDefault="00996EC5" w:rsidP="00996EC5">
            <w:pPr>
              <w:widowControl w:val="0"/>
              <w:jc w:val="center"/>
              <w:rPr>
                <w:rFonts w:ascii="GHEA Grapalat" w:hAnsi="GHEA Grapalat"/>
                <w:sz w:val="16"/>
                <w:szCs w:val="16"/>
                <w:lang w:val="hy-AM"/>
              </w:rPr>
            </w:pPr>
            <w:r>
              <w:rPr>
                <w:rFonts w:ascii="GHEA Grapalat" w:hAnsi="GHEA Grapalat"/>
                <w:sz w:val="16"/>
                <w:szCs w:val="16"/>
                <w:lang w:val="hy-AM"/>
              </w:rPr>
              <w:lastRenderedPageBreak/>
              <w:t>3</w:t>
            </w:r>
          </w:p>
        </w:tc>
        <w:tc>
          <w:tcPr>
            <w:tcW w:w="2715" w:type="dxa"/>
            <w:vAlign w:val="center"/>
          </w:tcPr>
          <w:p w14:paraId="0D70CEF6" w14:textId="07018BA2" w:rsidR="00996EC5" w:rsidRPr="00B3789B" w:rsidRDefault="00996EC5" w:rsidP="00996EC5">
            <w:pPr>
              <w:jc w:val="center"/>
              <w:rPr>
                <w:rFonts w:ascii="GHEA Grapalat" w:hAnsi="GHEA Grapalat"/>
                <w:sz w:val="20"/>
                <w:szCs w:val="20"/>
              </w:rPr>
            </w:pPr>
            <w:r>
              <w:rPr>
                <w:rFonts w:ascii="GHEA Grapalat" w:hAnsi="GHEA Grapalat" w:cs="Calibri"/>
                <w:sz w:val="20"/>
                <w:szCs w:val="20"/>
              </w:rPr>
              <w:t>03222128</w:t>
            </w:r>
          </w:p>
        </w:tc>
        <w:tc>
          <w:tcPr>
            <w:tcW w:w="1559" w:type="dxa"/>
            <w:vAlign w:val="center"/>
          </w:tcPr>
          <w:p w14:paraId="3BC07DD9" w14:textId="789AC7CE" w:rsidR="00996EC5" w:rsidRPr="004030EC" w:rsidRDefault="00996EC5" w:rsidP="00996EC5">
            <w:pPr>
              <w:jc w:val="center"/>
              <w:rPr>
                <w:rFonts w:ascii="GHEA Grapalat" w:hAnsi="GHEA Grapalat"/>
                <w:sz w:val="20"/>
                <w:szCs w:val="20"/>
              </w:rPr>
            </w:pPr>
            <w:r w:rsidRPr="00845C15">
              <w:rPr>
                <w:rFonts w:ascii="GHEA Grapalat" w:hAnsi="GHEA Grapalat"/>
              </w:rPr>
              <w:t>Яблоко</w:t>
            </w:r>
          </w:p>
        </w:tc>
        <w:tc>
          <w:tcPr>
            <w:tcW w:w="1187" w:type="dxa"/>
          </w:tcPr>
          <w:p w14:paraId="62A8B670" w14:textId="27532400" w:rsidR="00996EC5" w:rsidRPr="00A71D81" w:rsidRDefault="00996EC5" w:rsidP="00996EC5">
            <w:pPr>
              <w:jc w:val="center"/>
              <w:rPr>
                <w:rFonts w:ascii="GHEA Grapalat" w:hAnsi="GHEA Grapalat"/>
                <w:sz w:val="20"/>
              </w:rPr>
            </w:pPr>
          </w:p>
        </w:tc>
        <w:tc>
          <w:tcPr>
            <w:tcW w:w="2205" w:type="dxa"/>
          </w:tcPr>
          <w:p w14:paraId="7D6BC0E6" w14:textId="55B9C31B" w:rsidR="00996EC5" w:rsidRPr="00804DC8" w:rsidRDefault="00996EC5" w:rsidP="00996EC5">
            <w:pPr>
              <w:jc w:val="center"/>
              <w:rPr>
                <w:rFonts w:ascii="GHEA Grapalat" w:hAnsi="GHEA Grapalat"/>
                <w:sz w:val="20"/>
                <w:lang w:val="hy-AM"/>
              </w:rPr>
            </w:pPr>
            <w:r w:rsidRPr="00DA19C1">
              <w:rPr>
                <w:rFonts w:ascii="GHEA Grapalat" w:hAnsi="GHEA Grapalat"/>
                <w:sz w:val="20"/>
                <w:lang w:val="hy-AM"/>
              </w:rPr>
              <w:t xml:space="preserve">булочка свежая, приготовленная из пшеничной муки, вес: 60 г на штуку. остаточный срок годности не менее 95%. безопас-ность сустава № 2-III-4.9-01-2010 требования, предъявляемые к гигиеническим нормативам, безопастности, маркировке и упаковке, в связи со статьями 9 Закона РА "О безопастность пищевых продуктов". обязательное условие: перевозка пищевых продуктов должна осуществляться транспортными средствами, соответствующими </w:t>
            </w:r>
            <w:r w:rsidRPr="00DA19C1">
              <w:rPr>
                <w:rFonts w:ascii="GHEA Grapalat" w:hAnsi="GHEA Grapalat"/>
                <w:sz w:val="20"/>
                <w:lang w:val="hy-AM"/>
              </w:rPr>
              <w:lastRenderedPageBreak/>
              <w:t>требованиям, установленным правовыми актами в области безопасности пищевых продуктов:</w:t>
            </w:r>
          </w:p>
        </w:tc>
        <w:tc>
          <w:tcPr>
            <w:tcW w:w="1085" w:type="dxa"/>
            <w:vAlign w:val="center"/>
          </w:tcPr>
          <w:p w14:paraId="29D42C12" w14:textId="77777777" w:rsidR="00996EC5" w:rsidRPr="00804DC8" w:rsidRDefault="00996EC5" w:rsidP="00996EC5">
            <w:pPr>
              <w:jc w:val="center"/>
              <w:rPr>
                <w:rFonts w:ascii="GHEA Grapalat" w:hAnsi="GHEA Grapalat"/>
                <w:sz w:val="20"/>
                <w:szCs w:val="20"/>
                <w:lang w:val="hy-AM"/>
              </w:rPr>
            </w:pPr>
            <w:r>
              <w:rPr>
                <w:rFonts w:ascii="GHEA Grapalat" w:hAnsi="GHEA Grapalat" w:cs="Arial"/>
                <w:sz w:val="20"/>
                <w:szCs w:val="20"/>
              </w:rPr>
              <w:lastRenderedPageBreak/>
              <w:t>кг</w:t>
            </w:r>
          </w:p>
        </w:tc>
        <w:tc>
          <w:tcPr>
            <w:tcW w:w="1559" w:type="dxa"/>
            <w:vAlign w:val="center"/>
          </w:tcPr>
          <w:p w14:paraId="4BAB7366" w14:textId="77777777" w:rsidR="00996EC5" w:rsidRPr="006853F7" w:rsidRDefault="00996EC5" w:rsidP="00996EC5">
            <w:pPr>
              <w:jc w:val="center"/>
              <w:rPr>
                <w:rFonts w:ascii="GHEA Grapalat" w:hAnsi="GHEA Grapalat"/>
                <w:sz w:val="20"/>
                <w:szCs w:val="20"/>
                <w:lang w:val="hy-AM"/>
              </w:rPr>
            </w:pPr>
          </w:p>
        </w:tc>
        <w:tc>
          <w:tcPr>
            <w:tcW w:w="1134" w:type="dxa"/>
            <w:vAlign w:val="center"/>
          </w:tcPr>
          <w:p w14:paraId="0B76E720" w14:textId="77777777" w:rsidR="00996EC5" w:rsidRPr="006853F7" w:rsidRDefault="00996EC5" w:rsidP="00996EC5">
            <w:pPr>
              <w:jc w:val="center"/>
              <w:rPr>
                <w:rFonts w:ascii="GHEA Grapalat" w:hAnsi="GHEA Grapalat"/>
                <w:sz w:val="20"/>
                <w:szCs w:val="20"/>
                <w:lang w:val="hy-AM"/>
              </w:rPr>
            </w:pPr>
          </w:p>
        </w:tc>
        <w:tc>
          <w:tcPr>
            <w:tcW w:w="850" w:type="dxa"/>
            <w:vAlign w:val="center"/>
          </w:tcPr>
          <w:p w14:paraId="6B8D6CA5" w14:textId="762A0FB9" w:rsidR="00996EC5" w:rsidRPr="00F870C3" w:rsidRDefault="00996EC5" w:rsidP="00996EC5">
            <w:pPr>
              <w:jc w:val="center"/>
              <w:rPr>
                <w:rFonts w:ascii="GHEA Grapalat" w:hAnsi="GHEA Grapalat"/>
                <w:sz w:val="20"/>
                <w:szCs w:val="20"/>
                <w:lang w:val="hy-AM"/>
              </w:rPr>
            </w:pPr>
            <w:r w:rsidRPr="00881F4A">
              <w:rPr>
                <w:rFonts w:ascii="GHEA Grapalat" w:hAnsi="GHEA Grapalat" w:cs="Arial"/>
                <w:color w:val="000000"/>
                <w:sz w:val="20"/>
                <w:szCs w:val="20"/>
              </w:rPr>
              <w:t>1438</w:t>
            </w:r>
          </w:p>
        </w:tc>
        <w:tc>
          <w:tcPr>
            <w:tcW w:w="709" w:type="dxa"/>
            <w:vAlign w:val="center"/>
          </w:tcPr>
          <w:p w14:paraId="2B8DF4B9" w14:textId="53784B11" w:rsidR="00996EC5" w:rsidRDefault="00996EC5" w:rsidP="00996EC5">
            <w:pPr>
              <w:jc w:val="center"/>
            </w:pPr>
            <w:r>
              <w:rPr>
                <w:rFonts w:ascii="GHEA Grapalat" w:hAnsi="GHEA Grapalat" w:cs="Arial"/>
                <w:color w:val="222222"/>
                <w:sz w:val="18"/>
                <w:szCs w:val="18"/>
                <w:shd w:val="clear" w:color="auto" w:fill="FFFFFF"/>
                <w:lang w:val="hy-AM"/>
              </w:rPr>
              <w:t>Г. Гюмри Ул.  Чаренца  4</w:t>
            </w:r>
          </w:p>
        </w:tc>
        <w:tc>
          <w:tcPr>
            <w:tcW w:w="1158" w:type="dxa"/>
            <w:vAlign w:val="center"/>
          </w:tcPr>
          <w:p w14:paraId="7FF21D91" w14:textId="77777777" w:rsidR="00996EC5" w:rsidRPr="00E21EA7" w:rsidRDefault="00996EC5" w:rsidP="00996EC5">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06654502" w14:textId="04A093FB" w:rsidR="00996EC5" w:rsidRPr="00996EC5" w:rsidRDefault="00996EC5" w:rsidP="00996EC5">
            <w:pPr>
              <w:jc w:val="center"/>
              <w:rPr>
                <w:rFonts w:ascii="GHEA Grapalat" w:hAnsi="GHEA Grapalat"/>
                <w:b/>
                <w:bCs/>
                <w:sz w:val="20"/>
                <w:szCs w:val="20"/>
              </w:rPr>
            </w:pPr>
            <w:r w:rsidRPr="00996EC5">
              <w:rPr>
                <w:rStyle w:val="af5"/>
                <w:rFonts w:ascii="GHEA Grapalat" w:hAnsi="GHEA Grapalat"/>
                <w:b w:val="0"/>
                <w:bCs w:val="0"/>
                <w:sz w:val="20"/>
                <w:szCs w:val="20"/>
              </w:rPr>
              <w:t>В случае выделения финансовых средств, после вступления в силу соглашения, заключаемого между сторонами, — до 25.05.2026.</w:t>
            </w:r>
          </w:p>
        </w:tc>
      </w:tr>
      <w:tr w:rsidR="00996EC5" w:rsidRPr="00B138F3" w14:paraId="7B8629E7" w14:textId="77777777" w:rsidTr="00996EC5">
        <w:trPr>
          <w:trHeight w:val="246"/>
          <w:jc w:val="center"/>
        </w:trPr>
        <w:tc>
          <w:tcPr>
            <w:tcW w:w="1242" w:type="dxa"/>
            <w:vAlign w:val="center"/>
          </w:tcPr>
          <w:p w14:paraId="1E78E9A3" w14:textId="77777777" w:rsidR="00996EC5" w:rsidRPr="00DD2F5B" w:rsidRDefault="00996EC5" w:rsidP="00996EC5">
            <w:pPr>
              <w:widowControl w:val="0"/>
              <w:jc w:val="center"/>
              <w:rPr>
                <w:rFonts w:ascii="GHEA Grapalat" w:hAnsi="GHEA Grapalat"/>
                <w:sz w:val="16"/>
                <w:szCs w:val="16"/>
                <w:lang w:val="hy-AM"/>
              </w:rPr>
            </w:pPr>
            <w:r>
              <w:rPr>
                <w:rFonts w:ascii="GHEA Grapalat" w:hAnsi="GHEA Grapalat"/>
                <w:sz w:val="16"/>
                <w:szCs w:val="16"/>
                <w:lang w:val="hy-AM"/>
              </w:rPr>
              <w:lastRenderedPageBreak/>
              <w:t>4</w:t>
            </w:r>
          </w:p>
        </w:tc>
        <w:tc>
          <w:tcPr>
            <w:tcW w:w="2715" w:type="dxa"/>
            <w:vAlign w:val="center"/>
          </w:tcPr>
          <w:p w14:paraId="1FA7DDF8" w14:textId="4D2600F0" w:rsidR="00996EC5" w:rsidRPr="00B3789B" w:rsidRDefault="00996EC5" w:rsidP="00996EC5">
            <w:pPr>
              <w:jc w:val="center"/>
              <w:rPr>
                <w:rFonts w:ascii="GHEA Grapalat" w:hAnsi="GHEA Grapalat"/>
                <w:sz w:val="20"/>
                <w:szCs w:val="20"/>
              </w:rPr>
            </w:pPr>
            <w:r>
              <w:rPr>
                <w:rFonts w:ascii="GHEA Grapalat" w:hAnsi="GHEA Grapalat" w:cs="Calibri"/>
                <w:color w:val="000000"/>
                <w:sz w:val="20"/>
                <w:szCs w:val="20"/>
              </w:rPr>
              <w:t>15551300</w:t>
            </w:r>
          </w:p>
        </w:tc>
        <w:tc>
          <w:tcPr>
            <w:tcW w:w="1559" w:type="dxa"/>
            <w:vAlign w:val="center"/>
          </w:tcPr>
          <w:p w14:paraId="05FB3F13" w14:textId="64F02790" w:rsidR="00996EC5" w:rsidRPr="004030EC" w:rsidRDefault="00996EC5" w:rsidP="00996EC5">
            <w:pPr>
              <w:jc w:val="center"/>
              <w:rPr>
                <w:rFonts w:ascii="GHEA Grapalat" w:hAnsi="GHEA Grapalat"/>
                <w:sz w:val="20"/>
                <w:szCs w:val="20"/>
              </w:rPr>
            </w:pPr>
            <w:r w:rsidRPr="00845C15">
              <w:rPr>
                <w:rFonts w:ascii="GHEA Grapalat" w:hAnsi="GHEA Grapalat"/>
              </w:rPr>
              <w:t>Йогурт</w:t>
            </w:r>
          </w:p>
        </w:tc>
        <w:tc>
          <w:tcPr>
            <w:tcW w:w="1187" w:type="dxa"/>
          </w:tcPr>
          <w:p w14:paraId="12AF766D" w14:textId="3B98D0C4" w:rsidR="00996EC5" w:rsidRPr="00A71D81" w:rsidRDefault="00996EC5" w:rsidP="00996EC5">
            <w:pPr>
              <w:jc w:val="center"/>
              <w:rPr>
                <w:rFonts w:ascii="GHEA Grapalat" w:hAnsi="GHEA Grapalat"/>
                <w:sz w:val="20"/>
              </w:rPr>
            </w:pPr>
          </w:p>
        </w:tc>
        <w:tc>
          <w:tcPr>
            <w:tcW w:w="2205" w:type="dxa"/>
          </w:tcPr>
          <w:p w14:paraId="705EE1C0" w14:textId="4F7B305F" w:rsidR="00996EC5" w:rsidRPr="00A71D81" w:rsidRDefault="00996EC5" w:rsidP="00996EC5">
            <w:pPr>
              <w:jc w:val="center"/>
              <w:rPr>
                <w:rFonts w:ascii="GHEA Grapalat" w:hAnsi="GHEA Grapalat"/>
                <w:sz w:val="20"/>
              </w:rPr>
            </w:pPr>
            <w:r w:rsidRPr="00DA19C1">
              <w:rPr>
                <w:rFonts w:ascii="GHEA Grapalat" w:hAnsi="GHEA Grapalat"/>
                <w:sz w:val="20"/>
              </w:rPr>
              <w:t xml:space="preserve">Йогурт, расфасованный в потребительскую тару 90-100 г, жирностью 1,5%, с различными вкусами, остаточный срок годности не менее 7 дней. срок годности не более 30 дней со дня изготовления. безопасность согласно № 2-III-4.9-01-2010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w:t>
            </w:r>
            <w:r w:rsidRPr="00DA19C1">
              <w:rPr>
                <w:rFonts w:ascii="GHEA Grapalat" w:hAnsi="GHEA Grapalat"/>
                <w:sz w:val="20"/>
              </w:rPr>
              <w:lastRenderedPageBreak/>
              <w:t>"О безопасности молока и молочных продуктов" (ТР ТС 033/2013:</w:t>
            </w:r>
          </w:p>
        </w:tc>
        <w:tc>
          <w:tcPr>
            <w:tcW w:w="1085" w:type="dxa"/>
            <w:vAlign w:val="center"/>
          </w:tcPr>
          <w:p w14:paraId="03077EC3" w14:textId="59351D64" w:rsidR="00996EC5" w:rsidRPr="00804DC8" w:rsidRDefault="00996EC5" w:rsidP="00996EC5">
            <w:pPr>
              <w:jc w:val="center"/>
              <w:rPr>
                <w:rFonts w:ascii="GHEA Grapalat" w:hAnsi="GHEA Grapalat"/>
                <w:sz w:val="20"/>
                <w:szCs w:val="20"/>
              </w:rPr>
            </w:pPr>
            <w:proofErr w:type="spellStart"/>
            <w:r>
              <w:rPr>
                <w:rFonts w:ascii="GHEA Grapalat" w:hAnsi="GHEA Grapalat"/>
                <w:sz w:val="20"/>
                <w:szCs w:val="20"/>
              </w:rPr>
              <w:lastRenderedPageBreak/>
              <w:t>шт</w:t>
            </w:r>
            <w:proofErr w:type="spellEnd"/>
          </w:p>
        </w:tc>
        <w:tc>
          <w:tcPr>
            <w:tcW w:w="1559" w:type="dxa"/>
            <w:vAlign w:val="center"/>
          </w:tcPr>
          <w:p w14:paraId="5196A3A1" w14:textId="77777777" w:rsidR="00996EC5" w:rsidRPr="006853F7" w:rsidRDefault="00996EC5" w:rsidP="00996EC5">
            <w:pPr>
              <w:jc w:val="center"/>
              <w:rPr>
                <w:rFonts w:ascii="GHEA Grapalat" w:hAnsi="GHEA Grapalat"/>
                <w:sz w:val="20"/>
                <w:szCs w:val="20"/>
              </w:rPr>
            </w:pPr>
          </w:p>
        </w:tc>
        <w:tc>
          <w:tcPr>
            <w:tcW w:w="1134" w:type="dxa"/>
            <w:vAlign w:val="center"/>
          </w:tcPr>
          <w:p w14:paraId="1B103873" w14:textId="77777777" w:rsidR="00996EC5" w:rsidRPr="006853F7" w:rsidRDefault="00996EC5" w:rsidP="00996EC5">
            <w:pPr>
              <w:jc w:val="center"/>
              <w:rPr>
                <w:rFonts w:ascii="GHEA Grapalat" w:hAnsi="GHEA Grapalat"/>
                <w:sz w:val="20"/>
                <w:szCs w:val="20"/>
              </w:rPr>
            </w:pPr>
          </w:p>
        </w:tc>
        <w:tc>
          <w:tcPr>
            <w:tcW w:w="850" w:type="dxa"/>
            <w:vAlign w:val="center"/>
          </w:tcPr>
          <w:p w14:paraId="58525FE7" w14:textId="0A84BDBD" w:rsidR="00996EC5" w:rsidRPr="00F870C3" w:rsidRDefault="00996EC5" w:rsidP="00996EC5">
            <w:pPr>
              <w:jc w:val="center"/>
              <w:rPr>
                <w:rFonts w:ascii="GHEA Grapalat" w:hAnsi="GHEA Grapalat"/>
                <w:sz w:val="20"/>
                <w:szCs w:val="20"/>
              </w:rPr>
            </w:pPr>
            <w:r w:rsidRPr="00881F4A">
              <w:rPr>
                <w:rFonts w:ascii="GHEA Grapalat" w:hAnsi="GHEA Grapalat" w:cs="Arial"/>
                <w:color w:val="000000"/>
                <w:sz w:val="20"/>
                <w:szCs w:val="20"/>
              </w:rPr>
              <w:t>14383</w:t>
            </w:r>
          </w:p>
        </w:tc>
        <w:tc>
          <w:tcPr>
            <w:tcW w:w="709" w:type="dxa"/>
            <w:vAlign w:val="center"/>
          </w:tcPr>
          <w:p w14:paraId="6B360FBC" w14:textId="07E8CD20" w:rsidR="00996EC5" w:rsidRDefault="00996EC5" w:rsidP="00996EC5">
            <w:pPr>
              <w:jc w:val="center"/>
            </w:pPr>
            <w:r>
              <w:rPr>
                <w:rFonts w:ascii="GHEA Grapalat" w:hAnsi="GHEA Grapalat" w:cs="Arial"/>
                <w:color w:val="222222"/>
                <w:sz w:val="18"/>
                <w:szCs w:val="18"/>
                <w:shd w:val="clear" w:color="auto" w:fill="FFFFFF"/>
                <w:lang w:val="hy-AM"/>
              </w:rPr>
              <w:t>Г. Гюмри Ул.  Чаренца  4</w:t>
            </w:r>
          </w:p>
        </w:tc>
        <w:tc>
          <w:tcPr>
            <w:tcW w:w="1158" w:type="dxa"/>
            <w:vAlign w:val="center"/>
          </w:tcPr>
          <w:p w14:paraId="140691F1" w14:textId="77777777" w:rsidR="00996EC5" w:rsidRPr="00E21EA7" w:rsidRDefault="00996EC5" w:rsidP="00996EC5">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5B197ABA" w14:textId="5112929E" w:rsidR="00996EC5" w:rsidRPr="00996EC5" w:rsidRDefault="00996EC5" w:rsidP="00996EC5">
            <w:pPr>
              <w:jc w:val="center"/>
              <w:rPr>
                <w:rFonts w:ascii="GHEA Grapalat" w:hAnsi="GHEA Grapalat"/>
                <w:b/>
                <w:bCs/>
                <w:sz w:val="20"/>
                <w:szCs w:val="20"/>
              </w:rPr>
            </w:pPr>
            <w:r w:rsidRPr="00996EC5">
              <w:rPr>
                <w:rStyle w:val="af5"/>
                <w:rFonts w:ascii="GHEA Grapalat" w:hAnsi="GHEA Grapalat"/>
                <w:b w:val="0"/>
                <w:bCs w:val="0"/>
                <w:sz w:val="20"/>
                <w:szCs w:val="20"/>
              </w:rPr>
              <w:t>В случае выделения финансовых средств, после вступления в силу соглашения, заключаемого между сторонами, — до 25.05.2026.</w:t>
            </w:r>
          </w:p>
        </w:tc>
      </w:tr>
      <w:tr w:rsidR="00996EC5" w:rsidRPr="00B138F3" w14:paraId="7CB329E1" w14:textId="77777777" w:rsidTr="00996EC5">
        <w:trPr>
          <w:trHeight w:val="246"/>
          <w:jc w:val="center"/>
        </w:trPr>
        <w:tc>
          <w:tcPr>
            <w:tcW w:w="1242" w:type="dxa"/>
            <w:vAlign w:val="center"/>
          </w:tcPr>
          <w:p w14:paraId="6502782E" w14:textId="77777777" w:rsidR="00996EC5" w:rsidRPr="00DD2F5B" w:rsidRDefault="00996EC5" w:rsidP="00996EC5">
            <w:pPr>
              <w:widowControl w:val="0"/>
              <w:jc w:val="center"/>
              <w:rPr>
                <w:rFonts w:ascii="GHEA Grapalat" w:hAnsi="GHEA Grapalat"/>
                <w:sz w:val="16"/>
                <w:szCs w:val="16"/>
                <w:lang w:val="hy-AM"/>
              </w:rPr>
            </w:pPr>
            <w:r>
              <w:rPr>
                <w:rFonts w:ascii="GHEA Grapalat" w:hAnsi="GHEA Grapalat"/>
                <w:sz w:val="16"/>
                <w:szCs w:val="16"/>
                <w:lang w:val="hy-AM"/>
              </w:rPr>
              <w:t>5</w:t>
            </w:r>
          </w:p>
        </w:tc>
        <w:tc>
          <w:tcPr>
            <w:tcW w:w="2715" w:type="dxa"/>
            <w:vAlign w:val="center"/>
          </w:tcPr>
          <w:p w14:paraId="2AC960E4" w14:textId="5C3E245C" w:rsidR="00996EC5" w:rsidRPr="00B3789B" w:rsidRDefault="00996EC5" w:rsidP="00996EC5">
            <w:pPr>
              <w:jc w:val="center"/>
              <w:rPr>
                <w:rFonts w:ascii="GHEA Grapalat" w:hAnsi="GHEA Grapalat"/>
                <w:sz w:val="20"/>
                <w:szCs w:val="20"/>
              </w:rPr>
            </w:pPr>
            <w:r>
              <w:rPr>
                <w:rFonts w:ascii="GHEA Grapalat" w:hAnsi="GHEA Grapalat" w:cs="Calibri"/>
                <w:color w:val="000000"/>
                <w:sz w:val="20"/>
                <w:szCs w:val="20"/>
              </w:rPr>
              <w:t>15551600</w:t>
            </w:r>
          </w:p>
        </w:tc>
        <w:tc>
          <w:tcPr>
            <w:tcW w:w="1559" w:type="dxa"/>
            <w:vAlign w:val="center"/>
          </w:tcPr>
          <w:p w14:paraId="0A96DF0D" w14:textId="6C2AB7B8" w:rsidR="00996EC5" w:rsidRPr="004030EC" w:rsidRDefault="00996EC5" w:rsidP="00996EC5">
            <w:pPr>
              <w:jc w:val="center"/>
              <w:rPr>
                <w:rFonts w:ascii="GHEA Grapalat" w:hAnsi="GHEA Grapalat"/>
                <w:sz w:val="20"/>
                <w:szCs w:val="20"/>
              </w:rPr>
            </w:pPr>
            <w:proofErr w:type="spellStart"/>
            <w:r w:rsidRPr="00845C15">
              <w:rPr>
                <w:rFonts w:ascii="GHEA Grapalat" w:hAnsi="GHEA Grapalat"/>
              </w:rPr>
              <w:t>Мацон</w:t>
            </w:r>
            <w:proofErr w:type="spellEnd"/>
          </w:p>
        </w:tc>
        <w:tc>
          <w:tcPr>
            <w:tcW w:w="1187" w:type="dxa"/>
          </w:tcPr>
          <w:p w14:paraId="58F7AF7E" w14:textId="708DD4F4" w:rsidR="00996EC5" w:rsidRPr="00A71D81" w:rsidRDefault="00996EC5" w:rsidP="00996EC5">
            <w:pPr>
              <w:jc w:val="center"/>
              <w:rPr>
                <w:rFonts w:ascii="GHEA Grapalat" w:hAnsi="GHEA Grapalat"/>
                <w:sz w:val="20"/>
              </w:rPr>
            </w:pPr>
          </w:p>
        </w:tc>
        <w:tc>
          <w:tcPr>
            <w:tcW w:w="2205" w:type="dxa"/>
          </w:tcPr>
          <w:p w14:paraId="31145056" w14:textId="24FD0C12" w:rsidR="00996EC5" w:rsidRPr="00A71D81" w:rsidRDefault="00996EC5" w:rsidP="00996EC5">
            <w:pPr>
              <w:jc w:val="center"/>
              <w:rPr>
                <w:rFonts w:ascii="GHEA Grapalat" w:hAnsi="GHEA Grapalat"/>
                <w:sz w:val="20"/>
              </w:rPr>
            </w:pPr>
            <w:r w:rsidRPr="00DA19C1">
              <w:rPr>
                <w:rFonts w:ascii="GHEA Grapalat" w:hAnsi="GHEA Grapalat"/>
                <w:sz w:val="20"/>
              </w:rPr>
              <w:t xml:space="preserve">HST 120-2005, </w:t>
            </w:r>
            <w:proofErr w:type="spellStart"/>
            <w:r w:rsidRPr="00DA19C1">
              <w:rPr>
                <w:rFonts w:ascii="GHEA Grapalat" w:hAnsi="GHEA Grapalat"/>
                <w:sz w:val="20"/>
              </w:rPr>
              <w:t>Мацон</w:t>
            </w:r>
            <w:proofErr w:type="spellEnd"/>
            <w:r w:rsidRPr="00DA19C1">
              <w:rPr>
                <w:rFonts w:ascii="GHEA Grapalat" w:hAnsi="GHEA Grapalat"/>
                <w:sz w:val="20"/>
              </w:rPr>
              <w:t xml:space="preserve">  из свежего коровьего молока, нежирный (максимум 2,5% жирности), кислотность 65-1000T.-4.9-01-2010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"О безопасности молока и молочных продуктов" (ТР ТС 033/2013:</w:t>
            </w:r>
          </w:p>
        </w:tc>
        <w:tc>
          <w:tcPr>
            <w:tcW w:w="1085" w:type="dxa"/>
            <w:vAlign w:val="center"/>
          </w:tcPr>
          <w:p w14:paraId="735ACBBB" w14:textId="77777777" w:rsidR="00996EC5" w:rsidRPr="00804DC8" w:rsidRDefault="00996EC5" w:rsidP="00996EC5">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46B2A0" w14:textId="77777777" w:rsidR="00996EC5" w:rsidRPr="006853F7" w:rsidRDefault="00996EC5" w:rsidP="00996EC5">
            <w:pPr>
              <w:jc w:val="center"/>
              <w:rPr>
                <w:rFonts w:ascii="GHEA Grapalat" w:hAnsi="GHEA Grapalat"/>
                <w:sz w:val="20"/>
                <w:szCs w:val="20"/>
              </w:rPr>
            </w:pPr>
          </w:p>
        </w:tc>
        <w:tc>
          <w:tcPr>
            <w:tcW w:w="1134" w:type="dxa"/>
            <w:vAlign w:val="center"/>
          </w:tcPr>
          <w:p w14:paraId="1C3FA155" w14:textId="77777777" w:rsidR="00996EC5" w:rsidRPr="006853F7" w:rsidRDefault="00996EC5" w:rsidP="00996EC5">
            <w:pPr>
              <w:jc w:val="center"/>
              <w:rPr>
                <w:rFonts w:ascii="GHEA Grapalat" w:hAnsi="GHEA Grapalat"/>
                <w:sz w:val="20"/>
                <w:szCs w:val="20"/>
              </w:rPr>
            </w:pPr>
          </w:p>
        </w:tc>
        <w:tc>
          <w:tcPr>
            <w:tcW w:w="850" w:type="dxa"/>
            <w:vAlign w:val="center"/>
          </w:tcPr>
          <w:p w14:paraId="501D016F" w14:textId="5508FE9A" w:rsidR="00996EC5" w:rsidRPr="00F870C3" w:rsidRDefault="00996EC5" w:rsidP="00996EC5">
            <w:pPr>
              <w:jc w:val="center"/>
              <w:rPr>
                <w:rFonts w:ascii="GHEA Grapalat" w:hAnsi="GHEA Grapalat"/>
                <w:sz w:val="20"/>
                <w:szCs w:val="20"/>
              </w:rPr>
            </w:pPr>
            <w:r w:rsidRPr="00881F4A">
              <w:rPr>
                <w:rFonts w:ascii="GHEA Grapalat" w:hAnsi="GHEA Grapalat" w:cs="Arial"/>
                <w:color w:val="000000"/>
                <w:sz w:val="20"/>
                <w:szCs w:val="20"/>
              </w:rPr>
              <w:t>647</w:t>
            </w:r>
          </w:p>
        </w:tc>
        <w:tc>
          <w:tcPr>
            <w:tcW w:w="709" w:type="dxa"/>
            <w:vAlign w:val="center"/>
          </w:tcPr>
          <w:p w14:paraId="03CCEB13" w14:textId="146FEC34" w:rsidR="00996EC5" w:rsidRDefault="00996EC5" w:rsidP="00996EC5">
            <w:pPr>
              <w:jc w:val="center"/>
            </w:pPr>
            <w:r>
              <w:rPr>
                <w:rFonts w:ascii="GHEA Grapalat" w:hAnsi="GHEA Grapalat" w:cs="Arial"/>
                <w:color w:val="222222"/>
                <w:sz w:val="18"/>
                <w:szCs w:val="18"/>
                <w:shd w:val="clear" w:color="auto" w:fill="FFFFFF"/>
                <w:lang w:val="hy-AM"/>
              </w:rPr>
              <w:t>Г. Гюмри Ул.  Чаренца  4</w:t>
            </w:r>
          </w:p>
        </w:tc>
        <w:tc>
          <w:tcPr>
            <w:tcW w:w="1158" w:type="dxa"/>
            <w:vAlign w:val="center"/>
          </w:tcPr>
          <w:p w14:paraId="6762F305" w14:textId="77777777" w:rsidR="00996EC5" w:rsidRPr="00E21EA7" w:rsidRDefault="00996EC5" w:rsidP="00996EC5">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5A11ECB8" w14:textId="2DB56EFD" w:rsidR="00996EC5" w:rsidRPr="00996EC5" w:rsidRDefault="00996EC5" w:rsidP="00996EC5">
            <w:pPr>
              <w:jc w:val="center"/>
              <w:rPr>
                <w:rFonts w:ascii="GHEA Grapalat" w:hAnsi="GHEA Grapalat"/>
                <w:b/>
                <w:bCs/>
                <w:sz w:val="20"/>
                <w:szCs w:val="20"/>
              </w:rPr>
            </w:pPr>
            <w:r w:rsidRPr="00996EC5">
              <w:rPr>
                <w:rStyle w:val="af5"/>
                <w:rFonts w:ascii="GHEA Grapalat" w:hAnsi="GHEA Grapalat"/>
                <w:b w:val="0"/>
                <w:bCs w:val="0"/>
                <w:sz w:val="20"/>
                <w:szCs w:val="20"/>
              </w:rPr>
              <w:t>В случае выделения финансовых средств, после вступления в силу соглашения, заключаемого между сторонами, — до 25.05.2026.</w:t>
            </w:r>
          </w:p>
        </w:tc>
      </w:tr>
    </w:tbl>
    <w:p w14:paraId="74468A7C"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Общие обязательные требования к товарной группе:                                                       </w:t>
      </w:r>
    </w:p>
    <w:p w14:paraId="513BBC0B" w14:textId="77777777" w:rsidR="001222D3" w:rsidRPr="001222D3" w:rsidRDefault="001222D3" w:rsidP="001222D3">
      <w:pPr>
        <w:widowControl w:val="0"/>
        <w:jc w:val="both"/>
        <w:rPr>
          <w:rFonts w:ascii="GHEA Grapalat" w:hAnsi="GHEA Grapalat"/>
        </w:rPr>
      </w:pPr>
      <w:r w:rsidRPr="001222D3">
        <w:rPr>
          <w:rFonts w:ascii="GHEA Grapalat" w:hAnsi="GHEA Grapalat"/>
        </w:rPr>
        <w:t>Безопасность, упаковка и маркировка:</w:t>
      </w:r>
    </w:p>
    <w:p w14:paraId="7BA9DBB7"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техническим регламентам «о безопасности зерна» (ТР ТС 015/2011), принятым решением Комиссии </w:t>
      </w:r>
      <w:r w:rsidRPr="001222D3">
        <w:rPr>
          <w:rFonts w:ascii="GHEA Grapalat" w:hAnsi="GHEA Grapalat"/>
        </w:rPr>
        <w:lastRenderedPageBreak/>
        <w:t xml:space="preserve">Таможенного союза от 9 декабря 2011 г. № 874  </w:t>
      </w:r>
    </w:p>
    <w:p w14:paraId="3E5F06FF"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требованиям «о безопасности пищевых продуктов» (ТР ТС 021/2011), принятым решением Комиссии Таможенного союза от 9 декабря 2011 года № 880.  </w:t>
      </w:r>
    </w:p>
    <w:p w14:paraId="5E9C46DE"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«пищевого продукта в части его маркировки» (ТР ТС 022/2011), принятому решением Комиссии Таможенного союза от 9 декабря 2011 года № 881 •  </w:t>
      </w:r>
    </w:p>
    <w:p w14:paraId="2C579182" w14:textId="77777777" w:rsidR="001222D3" w:rsidRPr="001222D3" w:rsidRDefault="001222D3" w:rsidP="001222D3">
      <w:pPr>
        <w:widowControl w:val="0"/>
        <w:jc w:val="both"/>
        <w:rPr>
          <w:rFonts w:ascii="GHEA Grapalat" w:hAnsi="GHEA Grapalat"/>
        </w:rPr>
      </w:pPr>
      <w:r w:rsidRPr="001222D3">
        <w:rPr>
          <w:rFonts w:ascii="GHEA Grapalat" w:hAnsi="GHEA Grapalat"/>
        </w:rPr>
        <w:t>• Соблюдение правил «о безопасности упаковки» (ТР ТС 005/2011), принятых комиссией Таможенного союза решением № 769 от 16 августа 2011 года.</w:t>
      </w:r>
    </w:p>
    <w:p w14:paraId="3676006B"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Соблюдение статьи 9 Закона РА «О безопасности пищевых продуктов» </w:t>
      </w:r>
    </w:p>
    <w:p w14:paraId="67FADAB1" w14:textId="77777777" w:rsidR="001222D3" w:rsidRPr="001222D3" w:rsidRDefault="001222D3" w:rsidP="001222D3">
      <w:pPr>
        <w:widowControl w:val="0"/>
        <w:jc w:val="both"/>
        <w:rPr>
          <w:rFonts w:ascii="GHEA Grapalat" w:hAnsi="GHEA Grapalat"/>
        </w:rPr>
      </w:pPr>
      <w:r w:rsidRPr="001222D3">
        <w:rPr>
          <w:rFonts w:ascii="GHEA Grapalat" w:hAnsi="GHEA Grapalat"/>
        </w:rPr>
        <w:t>Обязательные требования к поставке:</w:t>
      </w:r>
    </w:p>
    <w:p w14:paraId="1DA49FA1" w14:textId="77777777" w:rsidR="001222D3" w:rsidRPr="001222D3" w:rsidRDefault="001222D3" w:rsidP="001222D3">
      <w:pPr>
        <w:widowControl w:val="0"/>
        <w:jc w:val="both"/>
        <w:rPr>
          <w:rFonts w:ascii="GHEA Grapalat" w:hAnsi="GHEA Grapalat"/>
        </w:rPr>
      </w:pPr>
      <w:r w:rsidRPr="001222D3">
        <w:rPr>
          <w:rFonts w:ascii="GHEA Grapalat" w:hAnsi="GHEA Grapalat"/>
        </w:rPr>
        <w:t>• В рамках контракта поставка осуществляется на основе фактической посещаемости учащихся в соответствии с требованиями заказчика.:</w:t>
      </w:r>
    </w:p>
    <w:p w14:paraId="4F8CA978" w14:textId="77777777" w:rsidR="001222D3" w:rsidRPr="001222D3" w:rsidRDefault="001222D3" w:rsidP="001222D3">
      <w:pPr>
        <w:widowControl w:val="0"/>
        <w:jc w:val="both"/>
        <w:rPr>
          <w:rFonts w:ascii="GHEA Grapalat" w:hAnsi="GHEA Grapalat"/>
        </w:rPr>
      </w:pPr>
      <w:r w:rsidRPr="001222D3">
        <w:rPr>
          <w:rFonts w:ascii="GHEA Grapalat" w:hAnsi="GHEA Grapalat"/>
        </w:rPr>
        <w:t>• Доставка заказанной товарной группы осуществляется в течение рабочего дня с 9:00 до 16:00:</w:t>
      </w:r>
    </w:p>
    <w:p w14:paraId="624E5375" w14:textId="77777777" w:rsidR="001222D3" w:rsidRPr="001222D3" w:rsidRDefault="001222D3" w:rsidP="001222D3">
      <w:pPr>
        <w:widowControl w:val="0"/>
        <w:jc w:val="both"/>
        <w:rPr>
          <w:rFonts w:ascii="GHEA Grapalat" w:hAnsi="GHEA Grapalat"/>
        </w:rPr>
      </w:pPr>
    </w:p>
    <w:p w14:paraId="42DE5982" w14:textId="71E49ACC" w:rsidR="00F954E8" w:rsidRPr="00B138F3" w:rsidRDefault="001222D3" w:rsidP="001222D3">
      <w:pPr>
        <w:widowControl w:val="0"/>
        <w:jc w:val="both"/>
        <w:rPr>
          <w:rFonts w:ascii="GHEA Grapalat" w:hAnsi="GHEA Grapalat"/>
        </w:rPr>
      </w:pPr>
      <w:r w:rsidRPr="001222D3">
        <w:rPr>
          <w:rFonts w:ascii="GHEA Grapalat" w:hAnsi="GHEA Grapalat"/>
        </w:rPr>
        <w:t>Требование заказчика может быть отменено в связи с завершением строительных работ, проводимых в школе. В настоящее время из-за невозможности обеспечить горячее питание мы закупаем сухое питание. В случае восстановления возможности предоставления горячего питания у нас больше не будет требований к покупке в отношении порций с 1 по 4.</w:t>
      </w: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33A4360" w14:textId="77777777" w:rsidTr="00E22E51">
        <w:trPr>
          <w:jc w:val="center"/>
        </w:trPr>
        <w:tc>
          <w:tcPr>
            <w:tcW w:w="4536" w:type="dxa"/>
          </w:tcPr>
          <w:p w14:paraId="671CAE0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24D78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01278D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6970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9149423" w14:textId="77777777" w:rsidR="00071D1C" w:rsidRPr="00B138F3" w:rsidRDefault="00071D1C" w:rsidP="00B46D58">
            <w:pPr>
              <w:widowControl w:val="0"/>
              <w:jc w:val="center"/>
              <w:rPr>
                <w:rFonts w:ascii="GHEA Grapalat" w:hAnsi="GHEA Grapalat"/>
              </w:rPr>
            </w:pPr>
          </w:p>
        </w:tc>
        <w:tc>
          <w:tcPr>
            <w:tcW w:w="4343" w:type="dxa"/>
          </w:tcPr>
          <w:p w14:paraId="4583C84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BA608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9975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5093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D376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24E28A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B7AB7A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4"/>
        <w:t>*</w:t>
      </w:r>
    </w:p>
    <w:p w14:paraId="0DE38C5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1991"/>
        <w:gridCol w:w="1926"/>
        <w:gridCol w:w="932"/>
        <w:gridCol w:w="962"/>
        <w:gridCol w:w="675"/>
        <w:gridCol w:w="821"/>
        <w:gridCol w:w="581"/>
        <w:gridCol w:w="597"/>
        <w:gridCol w:w="685"/>
        <w:gridCol w:w="802"/>
        <w:gridCol w:w="866"/>
        <w:gridCol w:w="841"/>
        <w:gridCol w:w="934"/>
        <w:gridCol w:w="844"/>
        <w:gridCol w:w="771"/>
      </w:tblGrid>
      <w:tr w:rsidR="00B138F3" w:rsidRPr="00B138F3" w14:paraId="1727AC43" w14:textId="77777777" w:rsidTr="00595067">
        <w:trPr>
          <w:trHeight w:val="305"/>
          <w:jc w:val="center"/>
        </w:trPr>
        <w:tc>
          <w:tcPr>
            <w:tcW w:w="15905" w:type="dxa"/>
            <w:gridSpan w:val="16"/>
          </w:tcPr>
          <w:p w14:paraId="6D8B6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9A18B0" w14:textId="77777777" w:rsidTr="002A4EEF">
        <w:trPr>
          <w:trHeight w:val="956"/>
          <w:jc w:val="center"/>
        </w:trPr>
        <w:tc>
          <w:tcPr>
            <w:tcW w:w="1679" w:type="dxa"/>
            <w:vAlign w:val="center"/>
          </w:tcPr>
          <w:p w14:paraId="680854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99" w:type="dxa"/>
            <w:vAlign w:val="center"/>
          </w:tcPr>
          <w:p w14:paraId="229E2A8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8" w:type="dxa"/>
            <w:vAlign w:val="center"/>
          </w:tcPr>
          <w:p w14:paraId="28D3800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89" w:type="dxa"/>
            <w:gridSpan w:val="13"/>
            <w:vAlign w:val="center"/>
          </w:tcPr>
          <w:p w14:paraId="54E42CDE" w14:textId="2B7B1FC9"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F1C65">
              <w:rPr>
                <w:rFonts w:ascii="GHEA Grapalat" w:hAnsi="GHEA Grapalat"/>
                <w:sz w:val="16"/>
                <w:szCs w:val="16"/>
              </w:rPr>
              <w:t>202</w:t>
            </w:r>
            <w:r w:rsidR="00D31A3B">
              <w:rPr>
                <w:rFonts w:ascii="GHEA Grapalat" w:hAnsi="GHEA Grapalat"/>
                <w:sz w:val="16"/>
                <w:szCs w:val="16"/>
                <w:lang w:val="hy-AM"/>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5"/>
              <w:t>**</w:t>
            </w:r>
          </w:p>
        </w:tc>
      </w:tr>
      <w:tr w:rsidR="00B138F3" w:rsidRPr="00B138F3" w14:paraId="01612742" w14:textId="77777777" w:rsidTr="00D31A3B">
        <w:trPr>
          <w:trHeight w:val="594"/>
          <w:jc w:val="center"/>
        </w:trPr>
        <w:tc>
          <w:tcPr>
            <w:tcW w:w="1679" w:type="dxa"/>
          </w:tcPr>
          <w:p w14:paraId="42B20230" w14:textId="77777777" w:rsidR="00071D1C" w:rsidRPr="00B138F3" w:rsidRDefault="00071D1C" w:rsidP="00B46D58">
            <w:pPr>
              <w:widowControl w:val="0"/>
              <w:jc w:val="center"/>
              <w:rPr>
                <w:rFonts w:ascii="GHEA Grapalat" w:hAnsi="GHEA Grapalat"/>
                <w:sz w:val="16"/>
                <w:szCs w:val="16"/>
              </w:rPr>
            </w:pPr>
          </w:p>
        </w:tc>
        <w:tc>
          <w:tcPr>
            <w:tcW w:w="1999" w:type="dxa"/>
          </w:tcPr>
          <w:p w14:paraId="420AB4A5" w14:textId="77777777" w:rsidR="00071D1C" w:rsidRPr="00B138F3" w:rsidRDefault="00071D1C" w:rsidP="00B46D58">
            <w:pPr>
              <w:widowControl w:val="0"/>
              <w:jc w:val="center"/>
              <w:rPr>
                <w:rFonts w:ascii="GHEA Grapalat" w:hAnsi="GHEA Grapalat"/>
                <w:sz w:val="16"/>
                <w:szCs w:val="16"/>
              </w:rPr>
            </w:pPr>
          </w:p>
        </w:tc>
        <w:tc>
          <w:tcPr>
            <w:tcW w:w="1938" w:type="dxa"/>
          </w:tcPr>
          <w:p w14:paraId="2FC0E32D" w14:textId="77777777" w:rsidR="00071D1C" w:rsidRPr="00B138F3" w:rsidRDefault="00071D1C" w:rsidP="00B46D58">
            <w:pPr>
              <w:widowControl w:val="0"/>
              <w:jc w:val="center"/>
              <w:rPr>
                <w:rFonts w:ascii="GHEA Grapalat" w:hAnsi="GHEA Grapalat"/>
                <w:sz w:val="16"/>
                <w:szCs w:val="16"/>
              </w:rPr>
            </w:pPr>
          </w:p>
        </w:tc>
        <w:tc>
          <w:tcPr>
            <w:tcW w:w="936" w:type="dxa"/>
            <w:vAlign w:val="center"/>
          </w:tcPr>
          <w:p w14:paraId="15D80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1BDA00FA"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7" w:type="dxa"/>
            <w:vAlign w:val="center"/>
          </w:tcPr>
          <w:p w14:paraId="15642AC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3EC8B6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83" w:type="dxa"/>
            <w:vAlign w:val="center"/>
          </w:tcPr>
          <w:p w14:paraId="350E59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50" w:type="dxa"/>
            <w:vAlign w:val="center"/>
          </w:tcPr>
          <w:p w14:paraId="029B50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7" w:type="dxa"/>
            <w:vAlign w:val="center"/>
          </w:tcPr>
          <w:p w14:paraId="1B6476F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5" w:type="dxa"/>
            <w:vAlign w:val="center"/>
          </w:tcPr>
          <w:p w14:paraId="78347E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10F181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1C059FA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8" w:type="dxa"/>
            <w:vAlign w:val="center"/>
          </w:tcPr>
          <w:p w14:paraId="1EC99D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379FE8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0CADC4B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31A3B" w:rsidRPr="00B138F3" w14:paraId="17DBFD26" w14:textId="77777777" w:rsidTr="00D31A3B">
        <w:trPr>
          <w:trHeight w:val="404"/>
          <w:jc w:val="center"/>
        </w:trPr>
        <w:tc>
          <w:tcPr>
            <w:tcW w:w="1679" w:type="dxa"/>
            <w:vAlign w:val="center"/>
          </w:tcPr>
          <w:p w14:paraId="072BC2FB" w14:textId="06B09BF3" w:rsidR="00D31A3B" w:rsidRPr="00DD2F5B" w:rsidRDefault="00D31A3B" w:rsidP="00D31A3B">
            <w:pPr>
              <w:widowControl w:val="0"/>
              <w:jc w:val="center"/>
              <w:rPr>
                <w:rFonts w:ascii="GHEA Grapalat" w:hAnsi="GHEA Grapalat"/>
                <w:sz w:val="16"/>
                <w:szCs w:val="16"/>
                <w:lang w:val="hy-AM"/>
              </w:rPr>
            </w:pPr>
            <w:r>
              <w:rPr>
                <w:rFonts w:ascii="GHEA Grapalat" w:hAnsi="GHEA Grapalat"/>
                <w:sz w:val="16"/>
                <w:szCs w:val="16"/>
                <w:lang w:val="hy-AM"/>
              </w:rPr>
              <w:t>1</w:t>
            </w:r>
          </w:p>
        </w:tc>
        <w:tc>
          <w:tcPr>
            <w:tcW w:w="1999" w:type="dxa"/>
            <w:vAlign w:val="center"/>
          </w:tcPr>
          <w:p w14:paraId="34E3CCE9" w14:textId="39AE8CE2" w:rsidR="00D31A3B" w:rsidRPr="002D04A8" w:rsidRDefault="00D31A3B" w:rsidP="00D31A3B">
            <w:pPr>
              <w:jc w:val="center"/>
              <w:rPr>
                <w:rFonts w:ascii="GHEA Grapalat" w:hAnsi="GHEA Grapalat"/>
                <w:sz w:val="20"/>
                <w:szCs w:val="20"/>
              </w:rPr>
            </w:pPr>
            <w:r w:rsidRPr="002D04A8">
              <w:rPr>
                <w:rFonts w:ascii="GHEA Grapalat" w:hAnsi="GHEA Grapalat" w:cs="Calibri"/>
                <w:sz w:val="20"/>
                <w:szCs w:val="20"/>
              </w:rPr>
              <w:t>03222100</w:t>
            </w:r>
          </w:p>
        </w:tc>
        <w:tc>
          <w:tcPr>
            <w:tcW w:w="1938" w:type="dxa"/>
            <w:vAlign w:val="center"/>
          </w:tcPr>
          <w:p w14:paraId="2238CEB1" w14:textId="0484E432" w:rsidR="00D31A3B" w:rsidRPr="002D04A8" w:rsidRDefault="00D31A3B" w:rsidP="00D31A3B">
            <w:pPr>
              <w:rPr>
                <w:rFonts w:ascii="GHEA Grapalat" w:hAnsi="GHEA Grapalat"/>
                <w:sz w:val="20"/>
                <w:szCs w:val="20"/>
              </w:rPr>
            </w:pPr>
            <w:r w:rsidRPr="002D04A8">
              <w:rPr>
                <w:rFonts w:ascii="GHEA Grapalat" w:hAnsi="GHEA Grapalat"/>
                <w:sz w:val="20"/>
                <w:szCs w:val="20"/>
              </w:rPr>
              <w:t>Банан</w:t>
            </w:r>
          </w:p>
        </w:tc>
        <w:tc>
          <w:tcPr>
            <w:tcW w:w="936" w:type="dxa"/>
          </w:tcPr>
          <w:p w14:paraId="785E156E" w14:textId="415B6DA4"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964" w:type="dxa"/>
          </w:tcPr>
          <w:p w14:paraId="4C691D33" w14:textId="6B89FBA0"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677" w:type="dxa"/>
          </w:tcPr>
          <w:p w14:paraId="779215E6" w14:textId="27871B2B"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823" w:type="dxa"/>
          </w:tcPr>
          <w:p w14:paraId="3A5F19BB" w14:textId="052A05C9"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83" w:type="dxa"/>
          </w:tcPr>
          <w:p w14:paraId="6D6AFA77" w14:textId="382C963C"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50" w:type="dxa"/>
          </w:tcPr>
          <w:p w14:paraId="3C1797C6" w14:textId="77777777" w:rsidR="00D31A3B" w:rsidRDefault="00D31A3B" w:rsidP="00D31A3B">
            <w:pPr>
              <w:widowControl w:val="0"/>
              <w:jc w:val="center"/>
              <w:rPr>
                <w:rFonts w:ascii="GHEA Grapalat" w:hAnsi="GHEA Grapalat" w:cs="Arial"/>
                <w:sz w:val="16"/>
                <w:szCs w:val="16"/>
              </w:rPr>
            </w:pPr>
          </w:p>
        </w:tc>
        <w:tc>
          <w:tcPr>
            <w:tcW w:w="687" w:type="dxa"/>
          </w:tcPr>
          <w:p w14:paraId="70265A2C" w14:textId="77777777" w:rsidR="00D31A3B" w:rsidRDefault="00D31A3B" w:rsidP="00D31A3B">
            <w:pPr>
              <w:widowControl w:val="0"/>
              <w:jc w:val="center"/>
              <w:rPr>
                <w:rFonts w:ascii="GHEA Grapalat" w:hAnsi="GHEA Grapalat" w:cs="Arial"/>
                <w:sz w:val="16"/>
                <w:szCs w:val="16"/>
              </w:rPr>
            </w:pPr>
          </w:p>
        </w:tc>
        <w:tc>
          <w:tcPr>
            <w:tcW w:w="805" w:type="dxa"/>
          </w:tcPr>
          <w:p w14:paraId="0A5E429F" w14:textId="77777777" w:rsidR="00D31A3B" w:rsidRDefault="00D31A3B" w:rsidP="00D31A3B">
            <w:pPr>
              <w:widowControl w:val="0"/>
              <w:jc w:val="center"/>
              <w:rPr>
                <w:rFonts w:ascii="GHEA Grapalat" w:hAnsi="GHEA Grapalat" w:cs="Arial"/>
                <w:sz w:val="16"/>
                <w:szCs w:val="16"/>
              </w:rPr>
            </w:pPr>
          </w:p>
        </w:tc>
        <w:tc>
          <w:tcPr>
            <w:tcW w:w="866" w:type="dxa"/>
            <w:vAlign w:val="center"/>
          </w:tcPr>
          <w:p w14:paraId="5D2E9252" w14:textId="218C47B4" w:rsidR="00D31A3B" w:rsidRDefault="00D31A3B" w:rsidP="00D31A3B">
            <w:pPr>
              <w:widowControl w:val="0"/>
              <w:jc w:val="center"/>
              <w:rPr>
                <w:rFonts w:ascii="GHEA Grapalat" w:hAnsi="GHEA Grapalat" w:cs="Arial"/>
                <w:sz w:val="16"/>
                <w:szCs w:val="16"/>
              </w:rPr>
            </w:pPr>
          </w:p>
        </w:tc>
        <w:tc>
          <w:tcPr>
            <w:tcW w:w="842" w:type="dxa"/>
            <w:vAlign w:val="center"/>
          </w:tcPr>
          <w:p w14:paraId="5EB03558" w14:textId="1DA777F2" w:rsidR="00D31A3B" w:rsidRDefault="00D31A3B" w:rsidP="00D31A3B">
            <w:pPr>
              <w:widowControl w:val="0"/>
              <w:jc w:val="center"/>
              <w:rPr>
                <w:rFonts w:ascii="GHEA Grapalat" w:hAnsi="GHEA Grapalat" w:cs="Arial"/>
                <w:sz w:val="16"/>
                <w:szCs w:val="16"/>
              </w:rPr>
            </w:pPr>
          </w:p>
        </w:tc>
        <w:tc>
          <w:tcPr>
            <w:tcW w:w="938" w:type="dxa"/>
            <w:vAlign w:val="center"/>
          </w:tcPr>
          <w:p w14:paraId="28FB5DD7" w14:textId="3CB13131" w:rsidR="00D31A3B" w:rsidRDefault="00D31A3B" w:rsidP="00D31A3B">
            <w:pPr>
              <w:widowControl w:val="0"/>
              <w:jc w:val="center"/>
              <w:rPr>
                <w:rFonts w:ascii="GHEA Grapalat" w:hAnsi="GHEA Grapalat" w:cs="Arial"/>
                <w:sz w:val="16"/>
                <w:szCs w:val="16"/>
              </w:rPr>
            </w:pPr>
          </w:p>
        </w:tc>
        <w:tc>
          <w:tcPr>
            <w:tcW w:w="845" w:type="dxa"/>
            <w:vAlign w:val="center"/>
          </w:tcPr>
          <w:p w14:paraId="4E4BD806" w14:textId="74B8FA11" w:rsidR="00D31A3B" w:rsidRDefault="00D31A3B" w:rsidP="00D31A3B">
            <w:pPr>
              <w:widowControl w:val="0"/>
              <w:jc w:val="center"/>
              <w:rPr>
                <w:rFonts w:ascii="GHEA Grapalat" w:hAnsi="GHEA Grapalat" w:cs="Arial"/>
                <w:sz w:val="16"/>
                <w:szCs w:val="16"/>
              </w:rPr>
            </w:pPr>
          </w:p>
        </w:tc>
        <w:tc>
          <w:tcPr>
            <w:tcW w:w="773" w:type="dxa"/>
            <w:vAlign w:val="center"/>
          </w:tcPr>
          <w:p w14:paraId="4EAB2CA1" w14:textId="78A85461" w:rsidR="00D31A3B" w:rsidRPr="00595067" w:rsidRDefault="00D31A3B" w:rsidP="00D31A3B">
            <w:pPr>
              <w:widowControl w:val="0"/>
              <w:jc w:val="center"/>
              <w:rPr>
                <w:rFonts w:ascii="GHEA Grapalat" w:hAnsi="GHEA Grapalat"/>
                <w:b/>
                <w:sz w:val="16"/>
                <w:szCs w:val="16"/>
                <w:lang w:val="hy-AM"/>
              </w:rPr>
            </w:pPr>
            <w:r w:rsidRPr="009778A4">
              <w:rPr>
                <w:rFonts w:ascii="GHEA Grapalat" w:hAnsi="GHEA Grapalat"/>
                <w:sz w:val="18"/>
                <w:szCs w:val="18"/>
              </w:rPr>
              <w:t>100%</w:t>
            </w:r>
          </w:p>
        </w:tc>
      </w:tr>
      <w:tr w:rsidR="00D31A3B" w:rsidRPr="00B138F3" w14:paraId="6EAF12A5" w14:textId="77777777" w:rsidTr="00D31A3B">
        <w:trPr>
          <w:trHeight w:val="404"/>
          <w:jc w:val="center"/>
        </w:trPr>
        <w:tc>
          <w:tcPr>
            <w:tcW w:w="1679" w:type="dxa"/>
            <w:vAlign w:val="center"/>
          </w:tcPr>
          <w:p w14:paraId="6D8B5A6B" w14:textId="1797F0E3" w:rsidR="00D31A3B" w:rsidRPr="00DD2F5B" w:rsidRDefault="00D31A3B" w:rsidP="00D31A3B">
            <w:pPr>
              <w:widowControl w:val="0"/>
              <w:jc w:val="center"/>
              <w:rPr>
                <w:rFonts w:ascii="GHEA Grapalat" w:hAnsi="GHEA Grapalat"/>
                <w:sz w:val="16"/>
                <w:szCs w:val="16"/>
                <w:lang w:val="hy-AM"/>
              </w:rPr>
            </w:pPr>
            <w:r>
              <w:rPr>
                <w:rFonts w:ascii="GHEA Grapalat" w:hAnsi="GHEA Grapalat"/>
                <w:sz w:val="16"/>
                <w:szCs w:val="16"/>
                <w:lang w:val="hy-AM"/>
              </w:rPr>
              <w:t>2</w:t>
            </w:r>
          </w:p>
        </w:tc>
        <w:tc>
          <w:tcPr>
            <w:tcW w:w="1999" w:type="dxa"/>
            <w:vAlign w:val="center"/>
          </w:tcPr>
          <w:p w14:paraId="16189CE1" w14:textId="7932F60D" w:rsidR="00D31A3B" w:rsidRPr="002D04A8" w:rsidRDefault="00D31A3B" w:rsidP="00D31A3B">
            <w:pPr>
              <w:jc w:val="center"/>
              <w:rPr>
                <w:rFonts w:ascii="GHEA Grapalat" w:hAnsi="GHEA Grapalat"/>
                <w:sz w:val="20"/>
                <w:szCs w:val="20"/>
              </w:rPr>
            </w:pPr>
            <w:r w:rsidRPr="002D04A8">
              <w:rPr>
                <w:rFonts w:ascii="GHEA Grapalat" w:hAnsi="GHEA Grapalat" w:cs="Calibri"/>
                <w:sz w:val="20"/>
                <w:szCs w:val="20"/>
              </w:rPr>
              <w:t>15811130</w:t>
            </w:r>
          </w:p>
        </w:tc>
        <w:tc>
          <w:tcPr>
            <w:tcW w:w="1938" w:type="dxa"/>
            <w:vAlign w:val="center"/>
          </w:tcPr>
          <w:p w14:paraId="49472DB1" w14:textId="7A340587" w:rsidR="00D31A3B" w:rsidRPr="002D04A8" w:rsidRDefault="00D31A3B" w:rsidP="00D31A3B">
            <w:pPr>
              <w:rPr>
                <w:rFonts w:ascii="GHEA Grapalat" w:hAnsi="GHEA Grapalat"/>
                <w:sz w:val="20"/>
                <w:szCs w:val="20"/>
              </w:rPr>
            </w:pPr>
            <w:r w:rsidRPr="002D04A8">
              <w:rPr>
                <w:rFonts w:ascii="GHEA Grapalat" w:hAnsi="GHEA Grapalat"/>
                <w:sz w:val="20"/>
                <w:szCs w:val="20"/>
              </w:rPr>
              <w:t>Булочка</w:t>
            </w:r>
          </w:p>
        </w:tc>
        <w:tc>
          <w:tcPr>
            <w:tcW w:w="936" w:type="dxa"/>
          </w:tcPr>
          <w:p w14:paraId="4AB0C3DB" w14:textId="6CBA1861"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964" w:type="dxa"/>
          </w:tcPr>
          <w:p w14:paraId="7A567941" w14:textId="3A4626EB"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677" w:type="dxa"/>
          </w:tcPr>
          <w:p w14:paraId="6276A481" w14:textId="304FCB95"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823" w:type="dxa"/>
          </w:tcPr>
          <w:p w14:paraId="7C91C64C" w14:textId="0041CE2D"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83" w:type="dxa"/>
          </w:tcPr>
          <w:p w14:paraId="7F713EDA" w14:textId="778F4CEA"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50" w:type="dxa"/>
          </w:tcPr>
          <w:p w14:paraId="36852B1B" w14:textId="77777777" w:rsidR="00D31A3B" w:rsidRDefault="00D31A3B" w:rsidP="00D31A3B">
            <w:pPr>
              <w:widowControl w:val="0"/>
              <w:jc w:val="center"/>
              <w:rPr>
                <w:rFonts w:ascii="GHEA Grapalat" w:hAnsi="GHEA Grapalat" w:cs="Arial"/>
                <w:sz w:val="16"/>
                <w:szCs w:val="16"/>
              </w:rPr>
            </w:pPr>
          </w:p>
        </w:tc>
        <w:tc>
          <w:tcPr>
            <w:tcW w:w="687" w:type="dxa"/>
          </w:tcPr>
          <w:p w14:paraId="2DD372AB" w14:textId="77777777" w:rsidR="00D31A3B" w:rsidRDefault="00D31A3B" w:rsidP="00D31A3B">
            <w:pPr>
              <w:widowControl w:val="0"/>
              <w:jc w:val="center"/>
              <w:rPr>
                <w:rFonts w:ascii="GHEA Grapalat" w:hAnsi="GHEA Grapalat" w:cs="Arial"/>
                <w:sz w:val="16"/>
                <w:szCs w:val="16"/>
              </w:rPr>
            </w:pPr>
          </w:p>
        </w:tc>
        <w:tc>
          <w:tcPr>
            <w:tcW w:w="805" w:type="dxa"/>
          </w:tcPr>
          <w:p w14:paraId="23E2C504" w14:textId="77777777" w:rsidR="00D31A3B" w:rsidRDefault="00D31A3B" w:rsidP="00D31A3B">
            <w:pPr>
              <w:widowControl w:val="0"/>
              <w:jc w:val="center"/>
              <w:rPr>
                <w:rFonts w:ascii="GHEA Grapalat" w:hAnsi="GHEA Grapalat" w:cs="Arial"/>
                <w:sz w:val="16"/>
                <w:szCs w:val="16"/>
              </w:rPr>
            </w:pPr>
          </w:p>
        </w:tc>
        <w:tc>
          <w:tcPr>
            <w:tcW w:w="866" w:type="dxa"/>
            <w:vAlign w:val="center"/>
          </w:tcPr>
          <w:p w14:paraId="4DACFB73" w14:textId="4F86B288" w:rsidR="00D31A3B" w:rsidRDefault="00D31A3B" w:rsidP="00D31A3B">
            <w:pPr>
              <w:widowControl w:val="0"/>
              <w:jc w:val="center"/>
              <w:rPr>
                <w:rFonts w:ascii="GHEA Grapalat" w:hAnsi="GHEA Grapalat" w:cs="Arial"/>
                <w:sz w:val="16"/>
                <w:szCs w:val="16"/>
              </w:rPr>
            </w:pPr>
          </w:p>
        </w:tc>
        <w:tc>
          <w:tcPr>
            <w:tcW w:w="842" w:type="dxa"/>
            <w:vAlign w:val="center"/>
          </w:tcPr>
          <w:p w14:paraId="0037522F" w14:textId="7D7BE77D" w:rsidR="00D31A3B" w:rsidRDefault="00D31A3B" w:rsidP="00D31A3B">
            <w:pPr>
              <w:widowControl w:val="0"/>
              <w:jc w:val="center"/>
              <w:rPr>
                <w:rFonts w:ascii="GHEA Grapalat" w:hAnsi="GHEA Grapalat" w:cs="Arial"/>
                <w:sz w:val="16"/>
                <w:szCs w:val="16"/>
              </w:rPr>
            </w:pPr>
          </w:p>
        </w:tc>
        <w:tc>
          <w:tcPr>
            <w:tcW w:w="938" w:type="dxa"/>
            <w:vAlign w:val="center"/>
          </w:tcPr>
          <w:p w14:paraId="65587BA9" w14:textId="156CAFAF" w:rsidR="00D31A3B" w:rsidRDefault="00D31A3B" w:rsidP="00D31A3B">
            <w:pPr>
              <w:widowControl w:val="0"/>
              <w:jc w:val="center"/>
              <w:rPr>
                <w:rFonts w:ascii="GHEA Grapalat" w:hAnsi="GHEA Grapalat" w:cs="Arial"/>
                <w:sz w:val="16"/>
                <w:szCs w:val="16"/>
              </w:rPr>
            </w:pPr>
          </w:p>
        </w:tc>
        <w:tc>
          <w:tcPr>
            <w:tcW w:w="845" w:type="dxa"/>
            <w:vAlign w:val="center"/>
          </w:tcPr>
          <w:p w14:paraId="0E8CF125" w14:textId="059C7710" w:rsidR="00D31A3B" w:rsidRDefault="00D31A3B" w:rsidP="00D31A3B">
            <w:pPr>
              <w:widowControl w:val="0"/>
              <w:jc w:val="center"/>
              <w:rPr>
                <w:rFonts w:ascii="GHEA Grapalat" w:hAnsi="GHEA Grapalat" w:cs="Arial"/>
                <w:sz w:val="16"/>
                <w:szCs w:val="16"/>
              </w:rPr>
            </w:pPr>
          </w:p>
        </w:tc>
        <w:tc>
          <w:tcPr>
            <w:tcW w:w="773" w:type="dxa"/>
            <w:vAlign w:val="center"/>
          </w:tcPr>
          <w:p w14:paraId="500BC5C6" w14:textId="61F00D33" w:rsidR="00D31A3B" w:rsidRDefault="00D31A3B" w:rsidP="00D31A3B">
            <w:r w:rsidRPr="009778A4">
              <w:rPr>
                <w:rFonts w:ascii="GHEA Grapalat" w:hAnsi="GHEA Grapalat"/>
                <w:sz w:val="18"/>
                <w:szCs w:val="18"/>
              </w:rPr>
              <w:t>100%</w:t>
            </w:r>
          </w:p>
        </w:tc>
      </w:tr>
      <w:tr w:rsidR="00D31A3B" w:rsidRPr="00B138F3" w14:paraId="77D28A2D" w14:textId="77777777" w:rsidTr="00D31A3B">
        <w:trPr>
          <w:trHeight w:val="404"/>
          <w:jc w:val="center"/>
        </w:trPr>
        <w:tc>
          <w:tcPr>
            <w:tcW w:w="1679" w:type="dxa"/>
            <w:vAlign w:val="center"/>
          </w:tcPr>
          <w:p w14:paraId="4D6B3C5A" w14:textId="7C852A11" w:rsidR="00D31A3B" w:rsidRPr="00DD2F5B" w:rsidRDefault="00D31A3B" w:rsidP="00D31A3B">
            <w:pPr>
              <w:widowControl w:val="0"/>
              <w:jc w:val="center"/>
              <w:rPr>
                <w:rFonts w:ascii="GHEA Grapalat" w:hAnsi="GHEA Grapalat"/>
                <w:sz w:val="16"/>
                <w:szCs w:val="16"/>
                <w:lang w:val="hy-AM"/>
              </w:rPr>
            </w:pPr>
            <w:r>
              <w:rPr>
                <w:rFonts w:ascii="GHEA Grapalat" w:hAnsi="GHEA Grapalat"/>
                <w:sz w:val="16"/>
                <w:szCs w:val="16"/>
                <w:lang w:val="hy-AM"/>
              </w:rPr>
              <w:t>3</w:t>
            </w:r>
          </w:p>
        </w:tc>
        <w:tc>
          <w:tcPr>
            <w:tcW w:w="1999" w:type="dxa"/>
            <w:vAlign w:val="center"/>
          </w:tcPr>
          <w:p w14:paraId="25F71EA4" w14:textId="38C50D5F" w:rsidR="00D31A3B" w:rsidRPr="002D04A8" w:rsidRDefault="00D31A3B" w:rsidP="00D31A3B">
            <w:pPr>
              <w:jc w:val="center"/>
              <w:rPr>
                <w:rFonts w:ascii="GHEA Grapalat" w:hAnsi="GHEA Grapalat"/>
                <w:sz w:val="20"/>
                <w:szCs w:val="20"/>
              </w:rPr>
            </w:pPr>
            <w:r w:rsidRPr="002D04A8">
              <w:rPr>
                <w:rFonts w:ascii="GHEA Grapalat" w:hAnsi="GHEA Grapalat" w:cs="Calibri"/>
                <w:sz w:val="20"/>
                <w:szCs w:val="20"/>
              </w:rPr>
              <w:t>03222128</w:t>
            </w:r>
          </w:p>
        </w:tc>
        <w:tc>
          <w:tcPr>
            <w:tcW w:w="1938" w:type="dxa"/>
            <w:vAlign w:val="center"/>
          </w:tcPr>
          <w:p w14:paraId="145F3A2B" w14:textId="36BCA171" w:rsidR="00D31A3B" w:rsidRPr="002D04A8" w:rsidRDefault="00D31A3B" w:rsidP="00D31A3B">
            <w:pPr>
              <w:rPr>
                <w:rFonts w:ascii="GHEA Grapalat" w:hAnsi="GHEA Grapalat"/>
                <w:sz w:val="20"/>
                <w:szCs w:val="20"/>
              </w:rPr>
            </w:pPr>
            <w:r w:rsidRPr="002D04A8">
              <w:rPr>
                <w:rFonts w:ascii="GHEA Grapalat" w:hAnsi="GHEA Grapalat"/>
                <w:sz w:val="20"/>
                <w:szCs w:val="20"/>
              </w:rPr>
              <w:t>Яблоко</w:t>
            </w:r>
          </w:p>
        </w:tc>
        <w:tc>
          <w:tcPr>
            <w:tcW w:w="936" w:type="dxa"/>
          </w:tcPr>
          <w:p w14:paraId="24474D21" w14:textId="51374B85"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964" w:type="dxa"/>
          </w:tcPr>
          <w:p w14:paraId="5E66A5BB" w14:textId="51592008"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677" w:type="dxa"/>
          </w:tcPr>
          <w:p w14:paraId="22F0E05C" w14:textId="632EB044"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823" w:type="dxa"/>
          </w:tcPr>
          <w:p w14:paraId="0DDBF2B5" w14:textId="112D06FC"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83" w:type="dxa"/>
          </w:tcPr>
          <w:p w14:paraId="49FAAF98" w14:textId="0771A2B4"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50" w:type="dxa"/>
          </w:tcPr>
          <w:p w14:paraId="312F29A5" w14:textId="77777777" w:rsidR="00D31A3B" w:rsidRDefault="00D31A3B" w:rsidP="00D31A3B">
            <w:pPr>
              <w:widowControl w:val="0"/>
              <w:jc w:val="center"/>
              <w:rPr>
                <w:rFonts w:ascii="GHEA Grapalat" w:hAnsi="GHEA Grapalat" w:cs="Arial"/>
                <w:sz w:val="16"/>
                <w:szCs w:val="16"/>
              </w:rPr>
            </w:pPr>
          </w:p>
        </w:tc>
        <w:tc>
          <w:tcPr>
            <w:tcW w:w="687" w:type="dxa"/>
          </w:tcPr>
          <w:p w14:paraId="795D6718" w14:textId="77777777" w:rsidR="00D31A3B" w:rsidRDefault="00D31A3B" w:rsidP="00D31A3B">
            <w:pPr>
              <w:widowControl w:val="0"/>
              <w:jc w:val="center"/>
              <w:rPr>
                <w:rFonts w:ascii="GHEA Grapalat" w:hAnsi="GHEA Grapalat" w:cs="Arial"/>
                <w:sz w:val="16"/>
                <w:szCs w:val="16"/>
              </w:rPr>
            </w:pPr>
          </w:p>
        </w:tc>
        <w:tc>
          <w:tcPr>
            <w:tcW w:w="805" w:type="dxa"/>
          </w:tcPr>
          <w:p w14:paraId="0F4900DA" w14:textId="77777777" w:rsidR="00D31A3B" w:rsidRDefault="00D31A3B" w:rsidP="00D31A3B">
            <w:pPr>
              <w:widowControl w:val="0"/>
              <w:jc w:val="center"/>
              <w:rPr>
                <w:rFonts w:ascii="GHEA Grapalat" w:hAnsi="GHEA Grapalat" w:cs="Arial"/>
                <w:sz w:val="16"/>
                <w:szCs w:val="16"/>
              </w:rPr>
            </w:pPr>
          </w:p>
        </w:tc>
        <w:tc>
          <w:tcPr>
            <w:tcW w:w="866" w:type="dxa"/>
            <w:vAlign w:val="center"/>
          </w:tcPr>
          <w:p w14:paraId="7EB26BDB" w14:textId="2D7B8CDD" w:rsidR="00D31A3B" w:rsidRDefault="00D31A3B" w:rsidP="00D31A3B">
            <w:pPr>
              <w:widowControl w:val="0"/>
              <w:jc w:val="center"/>
              <w:rPr>
                <w:rFonts w:ascii="GHEA Grapalat" w:hAnsi="GHEA Grapalat" w:cs="Arial"/>
                <w:sz w:val="16"/>
                <w:szCs w:val="16"/>
              </w:rPr>
            </w:pPr>
          </w:p>
        </w:tc>
        <w:tc>
          <w:tcPr>
            <w:tcW w:w="842" w:type="dxa"/>
            <w:vAlign w:val="center"/>
          </w:tcPr>
          <w:p w14:paraId="1DE0A766" w14:textId="77D7B9F9" w:rsidR="00D31A3B" w:rsidRDefault="00D31A3B" w:rsidP="00D31A3B">
            <w:pPr>
              <w:widowControl w:val="0"/>
              <w:jc w:val="center"/>
              <w:rPr>
                <w:rFonts w:ascii="GHEA Grapalat" w:hAnsi="GHEA Grapalat" w:cs="Arial"/>
                <w:sz w:val="16"/>
                <w:szCs w:val="16"/>
              </w:rPr>
            </w:pPr>
          </w:p>
        </w:tc>
        <w:tc>
          <w:tcPr>
            <w:tcW w:w="938" w:type="dxa"/>
            <w:vAlign w:val="center"/>
          </w:tcPr>
          <w:p w14:paraId="4E82AAD4" w14:textId="2A066E6F" w:rsidR="00D31A3B" w:rsidRDefault="00D31A3B" w:rsidP="00D31A3B">
            <w:pPr>
              <w:widowControl w:val="0"/>
              <w:jc w:val="center"/>
              <w:rPr>
                <w:rFonts w:ascii="GHEA Grapalat" w:hAnsi="GHEA Grapalat" w:cs="Arial"/>
                <w:sz w:val="16"/>
                <w:szCs w:val="16"/>
              </w:rPr>
            </w:pPr>
          </w:p>
        </w:tc>
        <w:tc>
          <w:tcPr>
            <w:tcW w:w="845" w:type="dxa"/>
            <w:vAlign w:val="center"/>
          </w:tcPr>
          <w:p w14:paraId="05E05864" w14:textId="53C75E3B" w:rsidR="00D31A3B" w:rsidRDefault="00D31A3B" w:rsidP="00D31A3B">
            <w:pPr>
              <w:widowControl w:val="0"/>
              <w:jc w:val="center"/>
              <w:rPr>
                <w:rFonts w:ascii="GHEA Grapalat" w:hAnsi="GHEA Grapalat" w:cs="Arial"/>
                <w:sz w:val="16"/>
                <w:szCs w:val="16"/>
              </w:rPr>
            </w:pPr>
          </w:p>
        </w:tc>
        <w:tc>
          <w:tcPr>
            <w:tcW w:w="773" w:type="dxa"/>
            <w:vAlign w:val="center"/>
          </w:tcPr>
          <w:p w14:paraId="0AABB1D9" w14:textId="46E22AEF" w:rsidR="00D31A3B" w:rsidRDefault="00D31A3B" w:rsidP="00D31A3B">
            <w:r w:rsidRPr="009778A4">
              <w:rPr>
                <w:rFonts w:ascii="GHEA Grapalat" w:hAnsi="GHEA Grapalat"/>
                <w:sz w:val="18"/>
                <w:szCs w:val="18"/>
              </w:rPr>
              <w:t>100%</w:t>
            </w:r>
          </w:p>
        </w:tc>
      </w:tr>
      <w:tr w:rsidR="00D31A3B" w:rsidRPr="00B138F3" w14:paraId="2EE6B960" w14:textId="77777777" w:rsidTr="00D31A3B">
        <w:trPr>
          <w:trHeight w:val="404"/>
          <w:jc w:val="center"/>
        </w:trPr>
        <w:tc>
          <w:tcPr>
            <w:tcW w:w="1679" w:type="dxa"/>
            <w:vAlign w:val="center"/>
          </w:tcPr>
          <w:p w14:paraId="630BD0F7" w14:textId="13105302" w:rsidR="00D31A3B" w:rsidRPr="00DD2F5B" w:rsidRDefault="00D31A3B" w:rsidP="00D31A3B">
            <w:pPr>
              <w:widowControl w:val="0"/>
              <w:jc w:val="center"/>
              <w:rPr>
                <w:rFonts w:ascii="GHEA Grapalat" w:hAnsi="GHEA Grapalat"/>
                <w:sz w:val="16"/>
                <w:szCs w:val="16"/>
                <w:lang w:val="hy-AM"/>
              </w:rPr>
            </w:pPr>
            <w:r>
              <w:rPr>
                <w:rFonts w:ascii="GHEA Grapalat" w:hAnsi="GHEA Grapalat"/>
                <w:sz w:val="16"/>
                <w:szCs w:val="16"/>
                <w:lang w:val="hy-AM"/>
              </w:rPr>
              <w:t>4</w:t>
            </w:r>
          </w:p>
        </w:tc>
        <w:tc>
          <w:tcPr>
            <w:tcW w:w="1999" w:type="dxa"/>
            <w:vAlign w:val="center"/>
          </w:tcPr>
          <w:p w14:paraId="575C6DDE" w14:textId="7D8A37CD" w:rsidR="00D31A3B" w:rsidRPr="002D04A8" w:rsidRDefault="00D31A3B" w:rsidP="00D31A3B">
            <w:pPr>
              <w:jc w:val="center"/>
              <w:rPr>
                <w:rFonts w:ascii="GHEA Grapalat" w:hAnsi="GHEA Grapalat"/>
                <w:sz w:val="20"/>
                <w:szCs w:val="20"/>
              </w:rPr>
            </w:pPr>
            <w:r w:rsidRPr="002D04A8">
              <w:rPr>
                <w:rFonts w:ascii="GHEA Grapalat" w:hAnsi="GHEA Grapalat" w:cs="Calibri"/>
                <w:color w:val="000000"/>
                <w:sz w:val="20"/>
                <w:szCs w:val="20"/>
              </w:rPr>
              <w:t>15551300</w:t>
            </w:r>
          </w:p>
        </w:tc>
        <w:tc>
          <w:tcPr>
            <w:tcW w:w="1938" w:type="dxa"/>
            <w:vAlign w:val="center"/>
          </w:tcPr>
          <w:p w14:paraId="0FEFCB32" w14:textId="1A64FD99" w:rsidR="00D31A3B" w:rsidRPr="002D04A8" w:rsidRDefault="00D31A3B" w:rsidP="00D31A3B">
            <w:pPr>
              <w:rPr>
                <w:rFonts w:ascii="GHEA Grapalat" w:hAnsi="GHEA Grapalat"/>
                <w:sz w:val="20"/>
                <w:szCs w:val="20"/>
              </w:rPr>
            </w:pPr>
            <w:r w:rsidRPr="002D04A8">
              <w:rPr>
                <w:rFonts w:ascii="GHEA Grapalat" w:hAnsi="GHEA Grapalat"/>
                <w:sz w:val="20"/>
                <w:szCs w:val="20"/>
              </w:rPr>
              <w:t>Йогурт</w:t>
            </w:r>
          </w:p>
        </w:tc>
        <w:tc>
          <w:tcPr>
            <w:tcW w:w="936" w:type="dxa"/>
          </w:tcPr>
          <w:p w14:paraId="7D530611" w14:textId="6D95F07B"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964" w:type="dxa"/>
          </w:tcPr>
          <w:p w14:paraId="751CB043" w14:textId="2C37A0D6"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677" w:type="dxa"/>
          </w:tcPr>
          <w:p w14:paraId="68A2DE5E" w14:textId="6D21F8D9"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823" w:type="dxa"/>
          </w:tcPr>
          <w:p w14:paraId="4B39A8DE" w14:textId="4B548522"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83" w:type="dxa"/>
          </w:tcPr>
          <w:p w14:paraId="7E103BFD" w14:textId="04843D33"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50" w:type="dxa"/>
          </w:tcPr>
          <w:p w14:paraId="4FDA55F7" w14:textId="77777777" w:rsidR="00D31A3B" w:rsidRDefault="00D31A3B" w:rsidP="00D31A3B">
            <w:pPr>
              <w:widowControl w:val="0"/>
              <w:jc w:val="center"/>
              <w:rPr>
                <w:rFonts w:ascii="GHEA Grapalat" w:hAnsi="GHEA Grapalat" w:cs="Arial"/>
                <w:sz w:val="16"/>
                <w:szCs w:val="16"/>
              </w:rPr>
            </w:pPr>
          </w:p>
        </w:tc>
        <w:tc>
          <w:tcPr>
            <w:tcW w:w="687" w:type="dxa"/>
          </w:tcPr>
          <w:p w14:paraId="0620C4B8" w14:textId="77777777" w:rsidR="00D31A3B" w:rsidRDefault="00D31A3B" w:rsidP="00D31A3B">
            <w:pPr>
              <w:widowControl w:val="0"/>
              <w:jc w:val="center"/>
              <w:rPr>
                <w:rFonts w:ascii="GHEA Grapalat" w:hAnsi="GHEA Grapalat" w:cs="Arial"/>
                <w:sz w:val="16"/>
                <w:szCs w:val="16"/>
              </w:rPr>
            </w:pPr>
          </w:p>
        </w:tc>
        <w:tc>
          <w:tcPr>
            <w:tcW w:w="805" w:type="dxa"/>
          </w:tcPr>
          <w:p w14:paraId="32276E1B" w14:textId="77777777" w:rsidR="00D31A3B" w:rsidRDefault="00D31A3B" w:rsidP="00D31A3B">
            <w:pPr>
              <w:widowControl w:val="0"/>
              <w:jc w:val="center"/>
              <w:rPr>
                <w:rFonts w:ascii="GHEA Grapalat" w:hAnsi="GHEA Grapalat" w:cs="Arial"/>
                <w:sz w:val="16"/>
                <w:szCs w:val="16"/>
              </w:rPr>
            </w:pPr>
          </w:p>
        </w:tc>
        <w:tc>
          <w:tcPr>
            <w:tcW w:w="866" w:type="dxa"/>
            <w:vAlign w:val="center"/>
          </w:tcPr>
          <w:p w14:paraId="2DB7E28B" w14:textId="602C8AD1" w:rsidR="00D31A3B" w:rsidRDefault="00D31A3B" w:rsidP="00D31A3B">
            <w:pPr>
              <w:widowControl w:val="0"/>
              <w:jc w:val="center"/>
              <w:rPr>
                <w:rFonts w:ascii="GHEA Grapalat" w:hAnsi="GHEA Grapalat" w:cs="Arial"/>
                <w:sz w:val="16"/>
                <w:szCs w:val="16"/>
              </w:rPr>
            </w:pPr>
          </w:p>
        </w:tc>
        <w:tc>
          <w:tcPr>
            <w:tcW w:w="842" w:type="dxa"/>
            <w:vAlign w:val="center"/>
          </w:tcPr>
          <w:p w14:paraId="027AB515" w14:textId="27D66418" w:rsidR="00D31A3B" w:rsidRDefault="00D31A3B" w:rsidP="00D31A3B">
            <w:pPr>
              <w:widowControl w:val="0"/>
              <w:jc w:val="center"/>
              <w:rPr>
                <w:rFonts w:ascii="GHEA Grapalat" w:hAnsi="GHEA Grapalat" w:cs="Arial"/>
                <w:sz w:val="16"/>
                <w:szCs w:val="16"/>
              </w:rPr>
            </w:pPr>
          </w:p>
        </w:tc>
        <w:tc>
          <w:tcPr>
            <w:tcW w:w="938" w:type="dxa"/>
            <w:vAlign w:val="center"/>
          </w:tcPr>
          <w:p w14:paraId="38819E27" w14:textId="66CAC355" w:rsidR="00D31A3B" w:rsidRDefault="00D31A3B" w:rsidP="00D31A3B">
            <w:pPr>
              <w:widowControl w:val="0"/>
              <w:jc w:val="center"/>
              <w:rPr>
                <w:rFonts w:ascii="GHEA Grapalat" w:hAnsi="GHEA Grapalat" w:cs="Arial"/>
                <w:sz w:val="16"/>
                <w:szCs w:val="16"/>
              </w:rPr>
            </w:pPr>
          </w:p>
        </w:tc>
        <w:tc>
          <w:tcPr>
            <w:tcW w:w="845" w:type="dxa"/>
            <w:vAlign w:val="center"/>
          </w:tcPr>
          <w:p w14:paraId="5F9D087F" w14:textId="0BB49330" w:rsidR="00D31A3B" w:rsidRDefault="00D31A3B" w:rsidP="00D31A3B">
            <w:pPr>
              <w:widowControl w:val="0"/>
              <w:jc w:val="center"/>
              <w:rPr>
                <w:rFonts w:ascii="GHEA Grapalat" w:hAnsi="GHEA Grapalat" w:cs="Arial"/>
                <w:sz w:val="16"/>
                <w:szCs w:val="16"/>
              </w:rPr>
            </w:pPr>
          </w:p>
        </w:tc>
        <w:tc>
          <w:tcPr>
            <w:tcW w:w="773" w:type="dxa"/>
            <w:vAlign w:val="center"/>
          </w:tcPr>
          <w:p w14:paraId="265BE82C" w14:textId="114E5BAD" w:rsidR="00D31A3B" w:rsidRDefault="00D31A3B" w:rsidP="00D31A3B">
            <w:r w:rsidRPr="009778A4">
              <w:rPr>
                <w:rFonts w:ascii="GHEA Grapalat" w:hAnsi="GHEA Grapalat"/>
                <w:sz w:val="18"/>
                <w:szCs w:val="18"/>
              </w:rPr>
              <w:t>100%</w:t>
            </w:r>
          </w:p>
        </w:tc>
      </w:tr>
      <w:tr w:rsidR="00D31A3B" w:rsidRPr="00B138F3" w14:paraId="1C8608F6" w14:textId="77777777" w:rsidTr="00D31A3B">
        <w:trPr>
          <w:trHeight w:val="404"/>
          <w:jc w:val="center"/>
        </w:trPr>
        <w:tc>
          <w:tcPr>
            <w:tcW w:w="1679" w:type="dxa"/>
            <w:vAlign w:val="center"/>
          </w:tcPr>
          <w:p w14:paraId="64626619" w14:textId="4F7DF22A" w:rsidR="00D31A3B" w:rsidRPr="00DD2F5B" w:rsidRDefault="00D31A3B" w:rsidP="00D31A3B">
            <w:pPr>
              <w:widowControl w:val="0"/>
              <w:jc w:val="center"/>
              <w:rPr>
                <w:rFonts w:ascii="GHEA Grapalat" w:hAnsi="GHEA Grapalat"/>
                <w:sz w:val="16"/>
                <w:szCs w:val="16"/>
                <w:lang w:val="hy-AM"/>
              </w:rPr>
            </w:pPr>
            <w:r>
              <w:rPr>
                <w:rFonts w:ascii="GHEA Grapalat" w:hAnsi="GHEA Grapalat"/>
                <w:sz w:val="16"/>
                <w:szCs w:val="16"/>
                <w:lang w:val="hy-AM"/>
              </w:rPr>
              <w:t>5</w:t>
            </w:r>
          </w:p>
        </w:tc>
        <w:tc>
          <w:tcPr>
            <w:tcW w:w="1999" w:type="dxa"/>
            <w:vAlign w:val="center"/>
          </w:tcPr>
          <w:p w14:paraId="2DF3BF33" w14:textId="2F6192AD" w:rsidR="00D31A3B" w:rsidRPr="002D04A8" w:rsidRDefault="00D31A3B" w:rsidP="00D31A3B">
            <w:pPr>
              <w:jc w:val="center"/>
              <w:rPr>
                <w:rFonts w:ascii="GHEA Grapalat" w:hAnsi="GHEA Grapalat"/>
                <w:sz w:val="20"/>
                <w:szCs w:val="20"/>
              </w:rPr>
            </w:pPr>
            <w:r w:rsidRPr="002D04A8">
              <w:rPr>
                <w:rFonts w:ascii="GHEA Grapalat" w:hAnsi="GHEA Grapalat" w:cs="Calibri"/>
                <w:color w:val="000000"/>
                <w:sz w:val="20"/>
                <w:szCs w:val="20"/>
              </w:rPr>
              <w:t>15551600</w:t>
            </w:r>
          </w:p>
        </w:tc>
        <w:tc>
          <w:tcPr>
            <w:tcW w:w="1938" w:type="dxa"/>
            <w:vAlign w:val="center"/>
          </w:tcPr>
          <w:p w14:paraId="7AFAD380" w14:textId="62299713" w:rsidR="00D31A3B" w:rsidRPr="002D04A8" w:rsidRDefault="00D31A3B" w:rsidP="00D31A3B">
            <w:pPr>
              <w:rPr>
                <w:rFonts w:ascii="GHEA Grapalat" w:hAnsi="GHEA Grapalat"/>
                <w:sz w:val="20"/>
                <w:szCs w:val="20"/>
              </w:rPr>
            </w:pPr>
            <w:proofErr w:type="spellStart"/>
            <w:r w:rsidRPr="002D04A8">
              <w:rPr>
                <w:rFonts w:ascii="GHEA Grapalat" w:hAnsi="GHEA Grapalat"/>
                <w:sz w:val="20"/>
                <w:szCs w:val="20"/>
              </w:rPr>
              <w:t>Мацон</w:t>
            </w:r>
            <w:proofErr w:type="spellEnd"/>
          </w:p>
        </w:tc>
        <w:tc>
          <w:tcPr>
            <w:tcW w:w="936" w:type="dxa"/>
          </w:tcPr>
          <w:p w14:paraId="0390DCC0" w14:textId="061FC595"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964" w:type="dxa"/>
          </w:tcPr>
          <w:p w14:paraId="67715FFB" w14:textId="0BEB8E6B" w:rsidR="00D31A3B" w:rsidRDefault="00D31A3B" w:rsidP="00D31A3B">
            <w:pPr>
              <w:widowControl w:val="0"/>
              <w:jc w:val="center"/>
              <w:rPr>
                <w:rFonts w:ascii="GHEA Grapalat" w:hAnsi="GHEA Grapalat"/>
                <w:sz w:val="16"/>
                <w:szCs w:val="16"/>
              </w:rPr>
            </w:pPr>
            <w:r w:rsidRPr="006465AA">
              <w:rPr>
                <w:rFonts w:ascii="GHEA Grapalat" w:hAnsi="GHEA Grapalat"/>
                <w:sz w:val="18"/>
                <w:szCs w:val="18"/>
                <w:lang w:val="pt-BR"/>
              </w:rPr>
              <w:t>... %</w:t>
            </w:r>
          </w:p>
        </w:tc>
        <w:tc>
          <w:tcPr>
            <w:tcW w:w="677" w:type="dxa"/>
          </w:tcPr>
          <w:p w14:paraId="037BFCCD" w14:textId="66C35591"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823" w:type="dxa"/>
          </w:tcPr>
          <w:p w14:paraId="469DE511" w14:textId="6EB68C71"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83" w:type="dxa"/>
          </w:tcPr>
          <w:p w14:paraId="3269978A" w14:textId="6C36B30D" w:rsidR="00D31A3B" w:rsidRDefault="00D31A3B" w:rsidP="00D31A3B">
            <w:pPr>
              <w:widowControl w:val="0"/>
              <w:jc w:val="center"/>
              <w:rPr>
                <w:rFonts w:ascii="GHEA Grapalat" w:hAnsi="GHEA Grapalat" w:cs="Arial"/>
                <w:sz w:val="16"/>
                <w:szCs w:val="16"/>
              </w:rPr>
            </w:pPr>
            <w:r w:rsidRPr="006465AA">
              <w:rPr>
                <w:rFonts w:ascii="GHEA Grapalat" w:hAnsi="GHEA Grapalat"/>
                <w:sz w:val="18"/>
                <w:szCs w:val="18"/>
                <w:lang w:val="pt-BR"/>
              </w:rPr>
              <w:t>... %</w:t>
            </w:r>
          </w:p>
        </w:tc>
        <w:tc>
          <w:tcPr>
            <w:tcW w:w="550" w:type="dxa"/>
          </w:tcPr>
          <w:p w14:paraId="17E76539" w14:textId="77777777" w:rsidR="00D31A3B" w:rsidRDefault="00D31A3B" w:rsidP="00D31A3B">
            <w:pPr>
              <w:widowControl w:val="0"/>
              <w:jc w:val="center"/>
              <w:rPr>
                <w:rFonts w:ascii="GHEA Grapalat" w:hAnsi="GHEA Grapalat" w:cs="Arial"/>
                <w:sz w:val="16"/>
                <w:szCs w:val="16"/>
              </w:rPr>
            </w:pPr>
          </w:p>
        </w:tc>
        <w:tc>
          <w:tcPr>
            <w:tcW w:w="687" w:type="dxa"/>
          </w:tcPr>
          <w:p w14:paraId="2322F840" w14:textId="77777777" w:rsidR="00D31A3B" w:rsidRDefault="00D31A3B" w:rsidP="00D31A3B">
            <w:pPr>
              <w:widowControl w:val="0"/>
              <w:jc w:val="center"/>
              <w:rPr>
                <w:rFonts w:ascii="GHEA Grapalat" w:hAnsi="GHEA Grapalat" w:cs="Arial"/>
                <w:sz w:val="16"/>
                <w:szCs w:val="16"/>
              </w:rPr>
            </w:pPr>
          </w:p>
        </w:tc>
        <w:tc>
          <w:tcPr>
            <w:tcW w:w="805" w:type="dxa"/>
          </w:tcPr>
          <w:p w14:paraId="0F9A801A" w14:textId="77777777" w:rsidR="00D31A3B" w:rsidRDefault="00D31A3B" w:rsidP="00D31A3B">
            <w:pPr>
              <w:widowControl w:val="0"/>
              <w:jc w:val="center"/>
              <w:rPr>
                <w:rFonts w:ascii="GHEA Grapalat" w:hAnsi="GHEA Grapalat" w:cs="Arial"/>
                <w:sz w:val="16"/>
                <w:szCs w:val="16"/>
              </w:rPr>
            </w:pPr>
          </w:p>
        </w:tc>
        <w:tc>
          <w:tcPr>
            <w:tcW w:w="866" w:type="dxa"/>
            <w:vAlign w:val="center"/>
          </w:tcPr>
          <w:p w14:paraId="3531188C" w14:textId="097FD810" w:rsidR="00D31A3B" w:rsidRDefault="00D31A3B" w:rsidP="00D31A3B">
            <w:pPr>
              <w:widowControl w:val="0"/>
              <w:jc w:val="center"/>
              <w:rPr>
                <w:rFonts w:ascii="GHEA Grapalat" w:hAnsi="GHEA Grapalat" w:cs="Arial"/>
                <w:sz w:val="16"/>
                <w:szCs w:val="16"/>
              </w:rPr>
            </w:pPr>
          </w:p>
        </w:tc>
        <w:tc>
          <w:tcPr>
            <w:tcW w:w="842" w:type="dxa"/>
            <w:vAlign w:val="center"/>
          </w:tcPr>
          <w:p w14:paraId="3787880E" w14:textId="0890854E" w:rsidR="00D31A3B" w:rsidRDefault="00D31A3B" w:rsidP="00D31A3B">
            <w:pPr>
              <w:widowControl w:val="0"/>
              <w:jc w:val="center"/>
              <w:rPr>
                <w:rFonts w:ascii="GHEA Grapalat" w:hAnsi="GHEA Grapalat" w:cs="Arial"/>
                <w:sz w:val="16"/>
                <w:szCs w:val="16"/>
              </w:rPr>
            </w:pPr>
          </w:p>
        </w:tc>
        <w:tc>
          <w:tcPr>
            <w:tcW w:w="938" w:type="dxa"/>
            <w:vAlign w:val="center"/>
          </w:tcPr>
          <w:p w14:paraId="657B48B7" w14:textId="2B56AA40" w:rsidR="00D31A3B" w:rsidRDefault="00D31A3B" w:rsidP="00D31A3B">
            <w:pPr>
              <w:widowControl w:val="0"/>
              <w:jc w:val="center"/>
              <w:rPr>
                <w:rFonts w:ascii="GHEA Grapalat" w:hAnsi="GHEA Grapalat" w:cs="Arial"/>
                <w:sz w:val="16"/>
                <w:szCs w:val="16"/>
              </w:rPr>
            </w:pPr>
          </w:p>
        </w:tc>
        <w:tc>
          <w:tcPr>
            <w:tcW w:w="845" w:type="dxa"/>
            <w:vAlign w:val="center"/>
          </w:tcPr>
          <w:p w14:paraId="45A18732" w14:textId="36CE1378" w:rsidR="00D31A3B" w:rsidRDefault="00D31A3B" w:rsidP="00D31A3B">
            <w:pPr>
              <w:widowControl w:val="0"/>
              <w:jc w:val="center"/>
              <w:rPr>
                <w:rFonts w:ascii="GHEA Grapalat" w:hAnsi="GHEA Grapalat" w:cs="Arial"/>
                <w:sz w:val="16"/>
                <w:szCs w:val="16"/>
              </w:rPr>
            </w:pPr>
          </w:p>
        </w:tc>
        <w:tc>
          <w:tcPr>
            <w:tcW w:w="773" w:type="dxa"/>
            <w:vAlign w:val="center"/>
          </w:tcPr>
          <w:p w14:paraId="60CC6686" w14:textId="62891712" w:rsidR="00D31A3B" w:rsidRDefault="00D31A3B" w:rsidP="00D31A3B">
            <w:r w:rsidRPr="009778A4">
              <w:rPr>
                <w:rFonts w:ascii="GHEA Grapalat" w:hAnsi="GHEA Grapalat"/>
                <w:sz w:val="18"/>
                <w:szCs w:val="18"/>
              </w:rPr>
              <w:t>100%</w:t>
            </w:r>
          </w:p>
        </w:tc>
      </w:tr>
    </w:tbl>
    <w:p w14:paraId="37C19AB2" w14:textId="77777777" w:rsidR="00EA3C2C" w:rsidRPr="00B138F3" w:rsidRDefault="00EA3C2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B2462" w14:textId="77777777" w:rsidTr="00E22E51">
        <w:trPr>
          <w:jc w:val="center"/>
        </w:trPr>
        <w:tc>
          <w:tcPr>
            <w:tcW w:w="4536" w:type="dxa"/>
          </w:tcPr>
          <w:p w14:paraId="436B86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26C1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CDBFAB0"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2D222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14:paraId="24851C4C" w14:textId="77777777" w:rsidR="00071D1C" w:rsidRPr="00B138F3" w:rsidRDefault="00071D1C" w:rsidP="00B46D58">
            <w:pPr>
              <w:widowControl w:val="0"/>
              <w:spacing w:after="160"/>
              <w:jc w:val="center"/>
              <w:rPr>
                <w:rFonts w:ascii="GHEA Grapalat" w:hAnsi="GHEA Grapalat"/>
              </w:rPr>
            </w:pPr>
          </w:p>
        </w:tc>
        <w:tc>
          <w:tcPr>
            <w:tcW w:w="4343" w:type="dxa"/>
          </w:tcPr>
          <w:p w14:paraId="219B64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6B7AF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59F2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CB475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r>
    </w:tbl>
    <w:p w14:paraId="507F886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2485C5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D0A8D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8343CD" w14:textId="77777777" w:rsidTr="007A2020">
        <w:trPr>
          <w:tblCellSpacing w:w="7" w:type="dxa"/>
          <w:jc w:val="center"/>
        </w:trPr>
        <w:tc>
          <w:tcPr>
            <w:tcW w:w="0" w:type="auto"/>
            <w:vAlign w:val="center"/>
          </w:tcPr>
          <w:p w14:paraId="68EFE84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AE41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6234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34927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874E3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743BB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C6ED85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36EB5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93EBA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67BF1A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BF199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E8D94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ECD1081" w14:textId="77777777" w:rsidR="0038400D" w:rsidRPr="00B138F3" w:rsidRDefault="0038400D" w:rsidP="00B46D58">
      <w:pPr>
        <w:widowControl w:val="0"/>
        <w:spacing w:after="160"/>
        <w:ind w:firstLine="375"/>
        <w:rPr>
          <w:rFonts w:ascii="GHEA Grapalat" w:hAnsi="GHEA Grapalat"/>
          <w:iCs/>
        </w:rPr>
      </w:pPr>
    </w:p>
    <w:p w14:paraId="6BFED018"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982218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04C2437"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415F70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B1642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55B703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FECA4F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481F11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80B239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F4BA312" w14:textId="77777777" w:rsidTr="00AB4EAB">
        <w:trPr>
          <w:jc w:val="center"/>
        </w:trPr>
        <w:tc>
          <w:tcPr>
            <w:tcW w:w="442" w:type="dxa"/>
            <w:vMerge w:val="restart"/>
            <w:shd w:val="clear" w:color="auto" w:fill="auto"/>
            <w:vAlign w:val="center"/>
          </w:tcPr>
          <w:p w14:paraId="7E61846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E21BC8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8AAB24C" w14:textId="77777777" w:rsidTr="00AB4EAB">
        <w:trPr>
          <w:jc w:val="center"/>
        </w:trPr>
        <w:tc>
          <w:tcPr>
            <w:tcW w:w="442" w:type="dxa"/>
            <w:vMerge/>
            <w:shd w:val="clear" w:color="auto" w:fill="auto"/>
          </w:tcPr>
          <w:p w14:paraId="43BBE3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A1CFA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4B421A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F9297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5CAD0C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FF46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2357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72C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0D51B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90FA227" w14:textId="77777777" w:rsidTr="00AB4EAB">
        <w:trPr>
          <w:jc w:val="center"/>
        </w:trPr>
        <w:tc>
          <w:tcPr>
            <w:tcW w:w="442" w:type="dxa"/>
            <w:shd w:val="clear" w:color="auto" w:fill="auto"/>
            <w:vAlign w:val="center"/>
          </w:tcPr>
          <w:p w14:paraId="0BDCA4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9219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1DAB9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1939E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5D0803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D25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2488F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4C04B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0293C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F2ED098" w14:textId="77777777" w:rsidTr="00AB4EAB">
        <w:trPr>
          <w:jc w:val="center"/>
        </w:trPr>
        <w:tc>
          <w:tcPr>
            <w:tcW w:w="442" w:type="dxa"/>
            <w:shd w:val="clear" w:color="auto" w:fill="auto"/>
          </w:tcPr>
          <w:p w14:paraId="27CC85C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C3565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759F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7586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5C7567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B4C2D6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476A8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71BC5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79D00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2054390" w14:textId="77777777" w:rsidR="0038400D" w:rsidRPr="00B138F3" w:rsidRDefault="0038400D" w:rsidP="00B46D58">
      <w:pPr>
        <w:widowControl w:val="0"/>
        <w:spacing w:after="160"/>
        <w:ind w:firstLine="375"/>
        <w:jc w:val="both"/>
        <w:rPr>
          <w:rFonts w:ascii="GHEA Grapalat" w:hAnsi="GHEA Grapalat" w:cs="Arial"/>
          <w:iCs/>
          <w:lang w:val="en-US"/>
        </w:rPr>
      </w:pPr>
    </w:p>
    <w:p w14:paraId="2EFDDE2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14:paraId="5C414FA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E0DF1C9" w14:textId="77777777" w:rsidTr="007A2020">
        <w:trPr>
          <w:trHeight w:val="266"/>
          <w:tblCellSpacing w:w="7" w:type="dxa"/>
          <w:jc w:val="center"/>
        </w:trPr>
        <w:tc>
          <w:tcPr>
            <w:tcW w:w="0" w:type="auto"/>
            <w:vAlign w:val="center"/>
          </w:tcPr>
          <w:p w14:paraId="50994AF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3DE31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AC88782" w14:textId="77777777" w:rsidTr="007A2020">
        <w:trPr>
          <w:trHeight w:val="473"/>
          <w:tblCellSpacing w:w="7" w:type="dxa"/>
          <w:jc w:val="center"/>
        </w:trPr>
        <w:tc>
          <w:tcPr>
            <w:tcW w:w="0" w:type="auto"/>
            <w:vAlign w:val="center"/>
          </w:tcPr>
          <w:p w14:paraId="180168DD"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920AC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8BFEE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6BF7A6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85351D" w14:textId="77777777" w:rsidTr="007A2020">
        <w:trPr>
          <w:trHeight w:val="503"/>
          <w:tblCellSpacing w:w="7" w:type="dxa"/>
          <w:jc w:val="center"/>
        </w:trPr>
        <w:tc>
          <w:tcPr>
            <w:tcW w:w="0" w:type="auto"/>
            <w:vAlign w:val="center"/>
          </w:tcPr>
          <w:p w14:paraId="1A034CE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BA95EF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ACA3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8FE300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8AF617D" w14:textId="77777777" w:rsidTr="007A2020">
        <w:trPr>
          <w:trHeight w:val="281"/>
          <w:tblCellSpacing w:w="7" w:type="dxa"/>
          <w:jc w:val="center"/>
        </w:trPr>
        <w:tc>
          <w:tcPr>
            <w:tcW w:w="0" w:type="auto"/>
            <w:vAlign w:val="center"/>
          </w:tcPr>
          <w:p w14:paraId="235378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44A12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B3BBADF" w14:textId="77777777" w:rsidR="00196F14" w:rsidRPr="00B138F3" w:rsidRDefault="00196F14" w:rsidP="00B46D58">
      <w:pPr>
        <w:widowControl w:val="0"/>
        <w:spacing w:after="160"/>
        <w:jc w:val="right"/>
        <w:rPr>
          <w:rFonts w:ascii="GHEA Grapalat" w:hAnsi="GHEA Grapalat" w:cs="Sylfaen"/>
          <w:b/>
        </w:rPr>
      </w:pPr>
    </w:p>
    <w:p w14:paraId="7D7CDB4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9F4D3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05897AB"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BF19B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B49795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CC0BEE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9682B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C535B6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4E6847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A74A15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75E9E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3E75C8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DD5464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9F654E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B138F3" w:rsidRDefault="00071D1C" w:rsidP="00B46D58">
            <w:pPr>
              <w:widowControl w:val="0"/>
              <w:spacing w:after="120"/>
              <w:jc w:val="center"/>
              <w:rPr>
                <w:rFonts w:ascii="GHEA Grapalat" w:hAnsi="GHEA Grapalat" w:cs="Sylfaen"/>
                <w:sz w:val="20"/>
                <w:szCs w:val="20"/>
              </w:rPr>
            </w:pPr>
          </w:p>
        </w:tc>
      </w:tr>
    </w:tbl>
    <w:p w14:paraId="44D52B06"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0E062B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B36EE26" w14:textId="77777777" w:rsidR="00B138F3" w:rsidRDefault="00B138F3" w:rsidP="00B138F3">
      <w:pPr>
        <w:rPr>
          <w:rFonts w:ascii="GHEA Grapalat" w:hAnsi="GHEA Grapalat"/>
        </w:rPr>
      </w:pPr>
      <w:r>
        <w:rPr>
          <w:rFonts w:ascii="GHEA Grapalat" w:hAnsi="GHEA Grapalat"/>
        </w:rPr>
        <w:t xml:space="preserve">                                                       </w:t>
      </w:r>
    </w:p>
    <w:p w14:paraId="055B1D7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8558C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E1AC7C8" w14:textId="77777777" w:rsidTr="007072C5">
        <w:tc>
          <w:tcPr>
            <w:tcW w:w="4450" w:type="dxa"/>
          </w:tcPr>
          <w:p w14:paraId="7DABDD9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5613AD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46F2BA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7EAAA5D"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F0F6D7" w14:textId="77777777" w:rsidTr="00E22E51">
        <w:trPr>
          <w:tblCellSpacing w:w="7" w:type="dxa"/>
          <w:jc w:val="center"/>
        </w:trPr>
        <w:tc>
          <w:tcPr>
            <w:tcW w:w="0" w:type="auto"/>
            <w:vAlign w:val="center"/>
          </w:tcPr>
          <w:p w14:paraId="6096A5E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683D6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087D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0B4ECE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A068B68" w14:textId="77777777" w:rsidTr="00E22E51">
        <w:trPr>
          <w:tblCellSpacing w:w="7" w:type="dxa"/>
          <w:jc w:val="center"/>
        </w:trPr>
        <w:tc>
          <w:tcPr>
            <w:tcW w:w="0" w:type="auto"/>
            <w:vAlign w:val="center"/>
          </w:tcPr>
          <w:p w14:paraId="223A747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91E0D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26AED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B1F47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1EFE6D" w14:textId="2A6BD135" w:rsidR="000078A8" w:rsidRDefault="000078A8" w:rsidP="00B46D58">
      <w:pPr>
        <w:widowControl w:val="0"/>
        <w:spacing w:after="160"/>
        <w:ind w:left="-142" w:firstLine="142"/>
        <w:jc w:val="center"/>
        <w:rPr>
          <w:rFonts w:ascii="GHEA Grapalat" w:hAnsi="GHEA Grapalat" w:cs="Sylfaen"/>
          <w:b/>
        </w:rPr>
      </w:pPr>
    </w:p>
    <w:p w14:paraId="2CA3BADA" w14:textId="77777777" w:rsidR="000078A8" w:rsidRDefault="000078A8" w:rsidP="000078A8">
      <w:pPr>
        <w:widowControl w:val="0"/>
        <w:jc w:val="right"/>
        <w:rPr>
          <w:rFonts w:ascii="GHEA Grapalat" w:hAnsi="GHEA Grapalat" w:cs="Sylfaen"/>
          <w:i/>
        </w:rPr>
      </w:pPr>
      <w:r>
        <w:rPr>
          <w:rFonts w:ascii="GHEA Grapalat" w:hAnsi="GHEA Grapalat" w:cs="Sylfaen"/>
          <w:b/>
        </w:rPr>
        <w:br w:type="page"/>
      </w:r>
      <w:proofErr w:type="spellStart"/>
      <w:r>
        <w:rPr>
          <w:rFonts w:ascii="GHEA Grapalat" w:hAnsi="GHEA Grapalat"/>
          <w:i/>
        </w:rPr>
        <w:lastRenderedPageBreak/>
        <w:t>Пиложение</w:t>
      </w:r>
      <w:proofErr w:type="spellEnd"/>
      <w:r>
        <w:rPr>
          <w:rFonts w:ascii="GHEA Grapalat" w:hAnsi="GHEA Grapalat"/>
          <w:i/>
        </w:rPr>
        <w:t xml:space="preserve"> № 4</w:t>
      </w:r>
    </w:p>
    <w:p w14:paraId="20440D85" w14:textId="77777777" w:rsidR="000078A8" w:rsidRDefault="000078A8" w:rsidP="000078A8">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w:t>
      </w:r>
      <w:proofErr w:type="gramStart"/>
      <w:r>
        <w:rPr>
          <w:rFonts w:ascii="GHEA Grapalat" w:hAnsi="GHEA Grapalat"/>
          <w:i/>
          <w:lang w:val="hy-AM"/>
        </w:rPr>
        <w:t xml:space="preserve">«  </w:t>
      </w:r>
      <w:proofErr w:type="gramEnd"/>
      <w:r>
        <w:rPr>
          <w:rFonts w:ascii="GHEA Grapalat" w:hAnsi="GHEA Grapalat"/>
          <w:i/>
          <w:lang w:val="hy-AM"/>
        </w:rPr>
        <w:t xml:space="preserve">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6DC7765D" w14:textId="77777777" w:rsidR="000078A8" w:rsidRDefault="000078A8" w:rsidP="000078A8">
      <w:pPr>
        <w:jc w:val="center"/>
        <w:rPr>
          <w:rFonts w:ascii="GHEA Grapalat" w:hAnsi="GHEA Grapalat" w:cs="GHEA Grapalat"/>
        </w:rPr>
      </w:pPr>
    </w:p>
    <w:p w14:paraId="1814BFD4" w14:textId="77777777" w:rsidR="000078A8" w:rsidRDefault="000078A8" w:rsidP="000078A8">
      <w:pPr>
        <w:jc w:val="center"/>
        <w:rPr>
          <w:rFonts w:ascii="GHEA Grapalat" w:hAnsi="GHEA Grapalat" w:cs="GHEA Grapalat"/>
        </w:rPr>
      </w:pPr>
      <w:r>
        <w:rPr>
          <w:rFonts w:ascii="GHEA Grapalat" w:hAnsi="GHEA Grapalat" w:cs="GHEA Grapalat"/>
        </w:rPr>
        <w:t>УВЕДОМЛЕНИЕ</w:t>
      </w:r>
    </w:p>
    <w:p w14:paraId="6F0FED2C" w14:textId="77777777" w:rsidR="000078A8" w:rsidRDefault="000078A8" w:rsidP="000078A8">
      <w:pPr>
        <w:jc w:val="center"/>
        <w:rPr>
          <w:rFonts w:ascii="GHEA Grapalat" w:hAnsi="GHEA Grapalat" w:cs="GHEA Grapalat"/>
          <w:lang w:val="hy-AM"/>
        </w:rPr>
      </w:pPr>
    </w:p>
    <w:p w14:paraId="510AA3EC" w14:textId="77777777" w:rsidR="000078A8" w:rsidRDefault="000078A8" w:rsidP="000078A8">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203F8727" w14:textId="77777777" w:rsidR="000078A8" w:rsidRDefault="000078A8" w:rsidP="000078A8">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030A4A8" w14:textId="77777777" w:rsidR="000078A8" w:rsidRDefault="000078A8" w:rsidP="000078A8">
      <w:pPr>
        <w:rPr>
          <w:rFonts w:ascii="GHEA Grapalat" w:hAnsi="GHEA Grapalat"/>
          <w:vertAlign w:val="superscript"/>
          <w:lang w:val="es-ES"/>
        </w:rPr>
      </w:pPr>
    </w:p>
    <w:p w14:paraId="2529916E" w14:textId="77777777" w:rsidR="000078A8" w:rsidRDefault="000078A8" w:rsidP="000078A8">
      <w:pPr>
        <w:pStyle w:val="aff"/>
        <w:numPr>
          <w:ilvl w:val="0"/>
          <w:numId w:val="34"/>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46BCFEFB" w14:textId="77777777" w:rsidR="000078A8" w:rsidRDefault="000078A8" w:rsidP="000078A8">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5B8EAABD" w14:textId="77777777" w:rsidR="000078A8" w:rsidRDefault="000078A8" w:rsidP="000078A8">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w:t>
      </w:r>
      <w:proofErr w:type="gramStart"/>
      <w:r>
        <w:rPr>
          <w:rFonts w:ascii="GHEA Grapalat" w:hAnsi="GHEA Grapalat" w:cs="Sylfaen"/>
          <w:sz w:val="20"/>
          <w:szCs w:val="20"/>
        </w:rPr>
        <w:t xml:space="preserve">кодом </w:t>
      </w:r>
      <w:r>
        <w:rPr>
          <w:rFonts w:ascii="GHEA Grapalat" w:hAnsi="GHEA Grapalat" w:cs="Sylfaen"/>
          <w:sz w:val="20"/>
          <w:szCs w:val="20"/>
          <w:lang w:val="es-ES"/>
        </w:rPr>
        <w:t xml:space="preserve"> </w:t>
      </w:r>
      <w:r>
        <w:rPr>
          <w:rFonts w:ascii="GHEA Grapalat" w:hAnsi="GHEA Grapalat"/>
          <w:i/>
          <w:sz w:val="20"/>
          <w:szCs w:val="20"/>
          <w:lang w:val="af-ZA"/>
        </w:rPr>
        <w:t>_</w:t>
      </w:r>
      <w:proofErr w:type="gramEnd"/>
      <w:r>
        <w:rPr>
          <w:rFonts w:ascii="GHEA Grapalat" w:hAnsi="GHEA Grapalat"/>
          <w:i/>
          <w:sz w:val="20"/>
          <w:szCs w:val="20"/>
          <w:lang w:val="af-ZA"/>
        </w:rPr>
        <w:t>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0B390069" w14:textId="77777777" w:rsidR="000078A8" w:rsidRDefault="000078A8" w:rsidP="000078A8">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24D17744" w14:textId="77777777" w:rsidR="000078A8" w:rsidRDefault="000078A8" w:rsidP="000078A8">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w:t>
      </w:r>
      <w:proofErr w:type="gramStart"/>
      <w:r>
        <w:rPr>
          <w:rFonts w:ascii="GHEA Grapalat" w:hAnsi="GHEA Grapalat" w:cs="Sylfaen"/>
          <w:sz w:val="20"/>
          <w:szCs w:val="20"/>
          <w:lang w:val="es-ES"/>
        </w:rPr>
        <w:t xml:space="preserve">20  </w:t>
      </w:r>
      <w:r>
        <w:rPr>
          <w:rFonts w:ascii="GHEA Grapalat" w:hAnsi="GHEA Grapalat" w:cs="Sylfaen"/>
          <w:sz w:val="20"/>
          <w:szCs w:val="20"/>
        </w:rPr>
        <w:t>года</w:t>
      </w:r>
      <w:proofErr w:type="gramEnd"/>
      <w:r>
        <w:rPr>
          <w:rFonts w:ascii="GHEA Grapalat" w:hAnsi="GHEA Grapalat" w:cs="Sylfaen"/>
          <w:sz w:val="20"/>
          <w:szCs w:val="20"/>
        </w:rPr>
        <w:t xml:space="preserve">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2D92B3F" w14:textId="77777777" w:rsidR="000078A8" w:rsidRDefault="000078A8" w:rsidP="000078A8">
      <w:pPr>
        <w:rPr>
          <w:rFonts w:ascii="GHEA Grapalat" w:hAnsi="GHEA Grapalat" w:cs="Sylfaen"/>
          <w:sz w:val="20"/>
          <w:szCs w:val="20"/>
          <w:lang w:val="es-ES"/>
        </w:rPr>
      </w:pPr>
    </w:p>
    <w:p w14:paraId="305CC490" w14:textId="77777777" w:rsidR="000078A8" w:rsidRDefault="000078A8" w:rsidP="000078A8">
      <w:pPr>
        <w:pStyle w:val="aff"/>
        <w:numPr>
          <w:ilvl w:val="0"/>
          <w:numId w:val="34"/>
        </w:numPr>
        <w:jc w:val="both"/>
        <w:rPr>
          <w:rFonts w:ascii="GHEA Grapalat" w:hAnsi="GHEA Grapalat" w:cs="Sylfaen"/>
          <w:sz w:val="20"/>
          <w:szCs w:val="20"/>
        </w:rPr>
      </w:pPr>
      <w:r>
        <w:rPr>
          <w:rFonts w:ascii="GHEA Grapalat" w:hAnsi="GHEA Grapalat" w:cs="Sylfaen"/>
          <w:sz w:val="20"/>
          <w:szCs w:val="20"/>
        </w:rPr>
        <w:t xml:space="preserve">Согласен с условиями изложенными в пункте </w:t>
      </w:r>
      <w:proofErr w:type="gramStart"/>
      <w:r>
        <w:rPr>
          <w:rFonts w:ascii="GHEA Grapalat" w:hAnsi="GHEA Grapalat" w:cs="Sylfaen"/>
          <w:sz w:val="20"/>
          <w:szCs w:val="20"/>
        </w:rPr>
        <w:t>8.12 .</w:t>
      </w:r>
      <w:proofErr w:type="gramEnd"/>
    </w:p>
    <w:p w14:paraId="71ED9663" w14:textId="77777777" w:rsidR="000078A8" w:rsidRDefault="000078A8" w:rsidP="000078A8">
      <w:pPr>
        <w:jc w:val="center"/>
        <w:rPr>
          <w:rFonts w:ascii="GHEA Grapalat" w:hAnsi="GHEA Grapalat" w:cs="GHEA Grapalat"/>
          <w:lang w:val="es-ES"/>
        </w:rPr>
      </w:pPr>
    </w:p>
    <w:p w14:paraId="42AF3825" w14:textId="77777777" w:rsidR="000078A8" w:rsidRDefault="000078A8" w:rsidP="000078A8">
      <w:pPr>
        <w:jc w:val="center"/>
        <w:rPr>
          <w:rFonts w:ascii="GHEA Grapalat" w:hAnsi="GHEA Grapalat" w:cs="Sylfaen"/>
          <w:b/>
          <w:lang w:val="es-ES"/>
        </w:rPr>
      </w:pPr>
    </w:p>
    <w:p w14:paraId="5709B7BC" w14:textId="77777777" w:rsidR="000078A8" w:rsidRDefault="000078A8" w:rsidP="000078A8">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2ADA8E66" w14:textId="77777777" w:rsidR="000078A8" w:rsidRDefault="000078A8" w:rsidP="000078A8">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D95B680" w14:textId="77777777" w:rsidR="000078A8" w:rsidRDefault="000078A8" w:rsidP="000078A8">
      <w:pPr>
        <w:jc w:val="right"/>
        <w:rPr>
          <w:rFonts w:ascii="GHEA Grapalat" w:hAnsi="GHEA Grapalat"/>
          <w:sz w:val="20"/>
          <w:lang w:val="hy-AM"/>
        </w:rPr>
      </w:pPr>
      <w:r>
        <w:rPr>
          <w:rFonts w:ascii="GHEA Grapalat" w:hAnsi="GHEA Grapalat"/>
          <w:sz w:val="20"/>
          <w:lang w:val="hy-AM"/>
        </w:rPr>
        <w:t xml:space="preserve">    </w:t>
      </w:r>
    </w:p>
    <w:p w14:paraId="1386FF01" w14:textId="77777777" w:rsidR="000078A8" w:rsidRDefault="000078A8" w:rsidP="000078A8">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3CF18D2D" w14:textId="77777777" w:rsidR="000078A8" w:rsidRDefault="000078A8" w:rsidP="000078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C1B996" w14:textId="77777777" w:rsidR="000078A8" w:rsidRDefault="000078A8" w:rsidP="000078A8">
      <w:pPr>
        <w:jc w:val="center"/>
        <w:rPr>
          <w:rFonts w:ascii="GHEA Grapalat" w:hAnsi="GHEA Grapalat" w:cs="Sylfaen"/>
          <w:sz w:val="16"/>
          <w:szCs w:val="16"/>
          <w:lang w:val="es-ES"/>
        </w:rPr>
      </w:pPr>
    </w:p>
    <w:p w14:paraId="37F978D9" w14:textId="77777777" w:rsidR="000078A8" w:rsidRDefault="000078A8" w:rsidP="000078A8">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20  </w:t>
      </w:r>
      <w:r>
        <w:rPr>
          <w:rFonts w:ascii="GHEA Grapalat" w:hAnsi="GHEA Grapalat" w:cs="Sylfaen"/>
          <w:sz w:val="20"/>
          <w:szCs w:val="20"/>
        </w:rPr>
        <w:t>г.</w:t>
      </w:r>
      <w:proofErr w:type="gramEnd"/>
      <w:r>
        <w:rPr>
          <w:rFonts w:ascii="GHEA Grapalat" w:hAnsi="GHEA Grapalat"/>
          <w:sz w:val="20"/>
          <w:lang w:val="hy-AM"/>
        </w:rPr>
        <w:tab/>
        <w:t xml:space="preserve"> </w:t>
      </w:r>
    </w:p>
    <w:p w14:paraId="789DF000" w14:textId="77777777" w:rsidR="000078A8" w:rsidRDefault="000078A8" w:rsidP="000078A8">
      <w:pPr>
        <w:jc w:val="center"/>
        <w:rPr>
          <w:ins w:id="16" w:author="Inesa Kocharyan" w:date="2025-02-19T10:39:00Z"/>
          <w:rFonts w:ascii="GHEA Grapalat" w:hAnsi="GHEA Grapalat" w:cs="Sylfaen"/>
          <w:b/>
          <w:lang w:val="es-ES"/>
        </w:rPr>
      </w:pPr>
    </w:p>
    <w:p w14:paraId="5E0D21AA" w14:textId="77777777" w:rsidR="000078A8" w:rsidRDefault="000078A8" w:rsidP="000078A8">
      <w:pPr>
        <w:widowControl w:val="0"/>
        <w:spacing w:after="160"/>
        <w:ind w:left="-142" w:firstLine="142"/>
        <w:jc w:val="center"/>
        <w:rPr>
          <w:rFonts w:ascii="GHEA Grapalat" w:hAnsi="GHEA Grapalat" w:cs="Sylfaen"/>
          <w:b/>
        </w:rPr>
      </w:pPr>
    </w:p>
    <w:p w14:paraId="05459B06" w14:textId="38D165BA" w:rsidR="000078A8" w:rsidRDefault="000078A8">
      <w:pPr>
        <w:rPr>
          <w:rFonts w:ascii="GHEA Grapalat" w:hAnsi="GHEA Grapalat" w:cs="Sylfaen"/>
          <w:b/>
        </w:rPr>
      </w:pPr>
    </w:p>
    <w:p w14:paraId="7C036CA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17AB" w14:textId="77777777" w:rsidR="00D74569" w:rsidRDefault="00D74569">
      <w:r>
        <w:separator/>
      </w:r>
    </w:p>
  </w:endnote>
  <w:endnote w:type="continuationSeparator" w:id="0">
    <w:p w14:paraId="2CEE9B22" w14:textId="77777777" w:rsidR="00D74569" w:rsidRDefault="00D7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A025" w14:textId="77777777" w:rsidR="00D74569" w:rsidRDefault="00D74569">
      <w:r>
        <w:separator/>
      </w:r>
    </w:p>
  </w:footnote>
  <w:footnote w:type="continuationSeparator" w:id="0">
    <w:p w14:paraId="322A175C" w14:textId="77777777" w:rsidR="00D74569" w:rsidRDefault="00D74569">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1A78FA05" w14:textId="77777777" w:rsidR="00E36842" w:rsidRDefault="00E36842" w:rsidP="00E36842">
      <w:pPr>
        <w:pStyle w:val="af2"/>
        <w:jc w:val="both"/>
        <w:rPr>
          <w:rFonts w:ascii="GHEA Grapalat" w:hAnsi="GHEA Grapalat"/>
          <w:i/>
        </w:rPr>
      </w:pPr>
      <w:r>
        <w:rPr>
          <w:rStyle w:val="af6"/>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2E1C47D7"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- 2-ой </w:t>
      </w:r>
      <w:proofErr w:type="gramStart"/>
      <w:r>
        <w:rPr>
          <w:rFonts w:ascii="GHEA Grapalat" w:hAnsi="GHEA Grapalat"/>
          <w:i/>
          <w:sz w:val="20"/>
          <w:szCs w:val="20"/>
        </w:rPr>
        <w:t>абзац  пункта</w:t>
      </w:r>
      <w:proofErr w:type="gramEnd"/>
      <w:r>
        <w:rPr>
          <w:rFonts w:ascii="GHEA Grapalat" w:hAnsi="GHEA Grapalat"/>
          <w:i/>
          <w:sz w:val="20"/>
          <w:szCs w:val="20"/>
        </w:rPr>
        <w:t xml:space="preserve">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w:t>
      </w:r>
      <w:proofErr w:type="gramStart"/>
      <w:r>
        <w:rPr>
          <w:rFonts w:ascii="GHEA Grapalat" w:hAnsi="GHEA Grapalat"/>
          <w:i/>
          <w:sz w:val="20"/>
          <w:szCs w:val="20"/>
        </w:rPr>
        <w:t>может  быть</w:t>
      </w:r>
      <w:proofErr w:type="gramEnd"/>
      <w:r>
        <w:rPr>
          <w:rFonts w:ascii="GHEA Grapalat" w:hAnsi="GHEA Grapalat"/>
          <w:i/>
          <w:sz w:val="20"/>
          <w:szCs w:val="20"/>
        </w:rPr>
        <w:t xml:space="preserve">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w:t>
      </w:r>
      <w:proofErr w:type="spellStart"/>
      <w:proofErr w:type="gramStart"/>
      <w:r>
        <w:rPr>
          <w:rFonts w:ascii="GHEA Grapalat" w:hAnsi="GHEA Grapalat"/>
          <w:i/>
          <w:sz w:val="20"/>
          <w:szCs w:val="20"/>
        </w:rPr>
        <w:t>процедуру.Разъяснение</w:t>
      </w:r>
      <w:proofErr w:type="spellEnd"/>
      <w:proofErr w:type="gramEnd"/>
      <w:r>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DFCDB86"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87E640B" w14:textId="77777777" w:rsidR="00E36842" w:rsidRDefault="00E36842" w:rsidP="00E36842">
      <w:pPr>
        <w:pStyle w:val="af2"/>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63D0D4F5" w14:textId="77777777" w:rsidR="00E36842" w:rsidRDefault="00E36842" w:rsidP="00E36842">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5D86A879" w14:textId="77777777" w:rsidR="00E36842" w:rsidRDefault="00E36842" w:rsidP="00E36842">
      <w:pPr>
        <w:widowControl w:val="0"/>
        <w:jc w:val="both"/>
        <w:rPr>
          <w:rFonts w:ascii="GHEA Grapalat" w:hAnsi="GHEA Grapalat"/>
          <w:i/>
          <w:sz w:val="20"/>
          <w:szCs w:val="20"/>
        </w:rPr>
      </w:pPr>
      <w:r>
        <w:rPr>
          <w:rFonts w:ascii="GHEA Grapalat" w:hAnsi="GHEA Grapalat"/>
          <w:i/>
          <w:sz w:val="20"/>
          <w:szCs w:val="20"/>
        </w:rPr>
        <w:t xml:space="preserve">- процедура закупки организована на основании 1-ого пункта части 6 статьи 15 Закона, </w:t>
      </w:r>
    </w:p>
    <w:p w14:paraId="11FA1243" w14:textId="77777777" w:rsidR="00E36842" w:rsidRDefault="00E36842" w:rsidP="00E36842">
      <w:pPr>
        <w:widowControl w:val="0"/>
        <w:tabs>
          <w:tab w:val="left" w:pos="142"/>
        </w:tabs>
        <w:ind w:left="142" w:hanging="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4">
    <w:p w14:paraId="419B41D2" w14:textId="77777777" w:rsidR="00E36842" w:rsidRDefault="00E36842" w:rsidP="00E36842">
      <w:pPr>
        <w:pStyle w:val="af2"/>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7C38F8F1" w14:textId="77777777" w:rsidR="00E36842" w:rsidRDefault="00E36842" w:rsidP="00E36842">
      <w:pPr>
        <w:pStyle w:val="af2"/>
        <w:jc w:val="both"/>
        <w:rPr>
          <w:del w:id="3" w:author="Inesa Kocharyan" w:date="2019-10-29T12:18:00Z"/>
        </w:rPr>
      </w:pPr>
      <w:r>
        <w:rPr>
          <w:rStyle w:val="af6"/>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Pr>
          <w:rFonts w:ascii="GHEA Grapalat" w:hAnsi="GHEA Grapalat"/>
          <w:i/>
        </w:rPr>
        <w:t>, ,</w:t>
      </w:r>
      <w:proofErr w:type="gramEnd"/>
      <w:r>
        <w:rPr>
          <w:rFonts w:ascii="GHEA Grapalat" w:hAnsi="GHEA Grapalat"/>
          <w:i/>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5">
    <w:p w14:paraId="30B325B8" w14:textId="77777777" w:rsidR="00E36842" w:rsidRDefault="00E36842" w:rsidP="00E36842">
      <w:pPr>
        <w:pStyle w:val="af2"/>
        <w:jc w:val="both"/>
        <w:rPr>
          <w:rFonts w:ascii="GHEA Grapalat" w:hAnsi="GHEA Grapalat"/>
          <w:i/>
        </w:rPr>
      </w:pPr>
      <w:r>
        <w:rPr>
          <w:rStyle w:val="af6"/>
        </w:rPr>
        <w:t>8</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63BADA89" w14:textId="77777777" w:rsidR="00E36842" w:rsidRDefault="00E36842" w:rsidP="00E36842">
      <w:pPr>
        <w:pStyle w:val="af2"/>
        <w:rPr>
          <w:rFonts w:asciiTheme="minorHAnsi" w:hAnsiTheme="minorHAnsi"/>
        </w:rPr>
      </w:pPr>
    </w:p>
  </w:footnote>
  <w:footnote w:id="6">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8">
    <w:p w14:paraId="6F877D96" w14:textId="77777777" w:rsidR="00D74569" w:rsidRPr="0092041F" w:rsidRDefault="00D74569" w:rsidP="00C67FAB">
      <w:pPr>
        <w:pStyle w:val="af2"/>
        <w:jc w:val="both"/>
        <w:rPr>
          <w:rFonts w:ascii="GHEA Grapalat" w:hAnsi="GHEA Grapalat"/>
          <w:i/>
        </w:rPr>
      </w:pPr>
    </w:p>
  </w:footnote>
  <w:footnote w:id="9">
    <w:p w14:paraId="3BE9C965" w14:textId="77777777" w:rsidR="00D74569" w:rsidRPr="004A4643" w:rsidRDefault="00D74569" w:rsidP="00C67FAB">
      <w:pPr>
        <w:pStyle w:val="af2"/>
        <w:jc w:val="both"/>
        <w:rPr>
          <w:rFonts w:ascii="GHEA Grapalat" w:hAnsi="GHEA Grapalat"/>
          <w:i/>
          <w:lang w:val="hy-AM"/>
        </w:rPr>
      </w:pPr>
    </w:p>
  </w:footnote>
  <w:footnote w:id="10">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1">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4">
    <w:p w14:paraId="70B16E69" w14:textId="77777777" w:rsidR="00D74569" w:rsidRDefault="00D74569" w:rsidP="00637230">
      <w:pPr>
        <w:jc w:val="both"/>
        <w:rPr>
          <w:rFonts w:asciiTheme="minorHAnsi" w:hAnsiTheme="minorHAnsi"/>
          <w:lang w:val="af-ZA"/>
        </w:rPr>
      </w:pPr>
    </w:p>
  </w:footnote>
  <w:footnote w:id="15">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8">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19">
    <w:p w14:paraId="11578311" w14:textId="77777777" w:rsidR="00D74569" w:rsidRPr="008842CE" w:rsidRDefault="00D74569" w:rsidP="003D2FE2">
      <w:pPr>
        <w:pStyle w:val="af2"/>
        <w:jc w:val="both"/>
      </w:pPr>
    </w:p>
  </w:footnote>
  <w:footnote w:id="20">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1">
    <w:p w14:paraId="2DA6C760" w14:textId="77777777" w:rsidR="00D74569" w:rsidRPr="008842CE" w:rsidRDefault="00D74569" w:rsidP="000A214C">
      <w:pPr>
        <w:pStyle w:val="af2"/>
        <w:jc w:val="both"/>
      </w:pPr>
    </w:p>
  </w:footnote>
  <w:footnote w:id="22">
    <w:p w14:paraId="723B76B4" w14:textId="77777777" w:rsidR="00D74569" w:rsidRPr="00217344" w:rsidRDefault="00D74569"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5">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6">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7">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8">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9">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1">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2">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3">
    <w:p w14:paraId="69D50D19" w14:textId="77777777" w:rsidR="00D74569" w:rsidRPr="00E861BF" w:rsidRDefault="00D74569" w:rsidP="008842CE">
      <w:pPr>
        <w:pStyle w:val="af2"/>
        <w:widowControl w:val="0"/>
        <w:jc w:val="both"/>
        <w:rPr>
          <w:rFonts w:ascii="GHEA Grapalat" w:hAnsi="GHEA Grapalat"/>
          <w:i/>
        </w:rPr>
      </w:pPr>
    </w:p>
  </w:footnote>
  <w:footnote w:id="34">
    <w:p w14:paraId="2D6462EE" w14:textId="77777777" w:rsidR="00D74569" w:rsidRPr="00332512" w:rsidRDefault="00D74569" w:rsidP="008842CE">
      <w:pPr>
        <w:pStyle w:val="af2"/>
        <w:widowControl w:val="0"/>
        <w:jc w:val="both"/>
        <w:rPr>
          <w:rFonts w:asciiTheme="minorHAnsi" w:hAnsiTheme="minorHAnsi"/>
        </w:rPr>
      </w:pPr>
    </w:p>
  </w:footnote>
  <w:footnote w:id="35">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8A8"/>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3D9"/>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184"/>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2D0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94A"/>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2D3"/>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91"/>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9F0"/>
    <w:rsid w:val="00183DD8"/>
    <w:rsid w:val="00183FEA"/>
    <w:rsid w:val="00184D18"/>
    <w:rsid w:val="00184F17"/>
    <w:rsid w:val="00185684"/>
    <w:rsid w:val="0018591C"/>
    <w:rsid w:val="00185C98"/>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7D1"/>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C65"/>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67528"/>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4EEF"/>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7E3"/>
    <w:rsid w:val="002C3CAA"/>
    <w:rsid w:val="002C4DBF"/>
    <w:rsid w:val="002C605B"/>
    <w:rsid w:val="002C6CF7"/>
    <w:rsid w:val="002C7037"/>
    <w:rsid w:val="002D02FE"/>
    <w:rsid w:val="002D04A8"/>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34F"/>
    <w:rsid w:val="00382A99"/>
    <w:rsid w:val="00382B60"/>
    <w:rsid w:val="0038317B"/>
    <w:rsid w:val="00383467"/>
    <w:rsid w:val="003839FF"/>
    <w:rsid w:val="0038400D"/>
    <w:rsid w:val="0038438D"/>
    <w:rsid w:val="0038517B"/>
    <w:rsid w:val="00385C27"/>
    <w:rsid w:val="00386738"/>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C9C"/>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E0"/>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5E"/>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1CE"/>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35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1FD1"/>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07E"/>
    <w:rsid w:val="006953B6"/>
    <w:rsid w:val="00695E8D"/>
    <w:rsid w:val="006968E8"/>
    <w:rsid w:val="00696900"/>
    <w:rsid w:val="00697C38"/>
    <w:rsid w:val="006A0D8B"/>
    <w:rsid w:val="006A134C"/>
    <w:rsid w:val="006A13FB"/>
    <w:rsid w:val="006A14B3"/>
    <w:rsid w:val="006A1922"/>
    <w:rsid w:val="006A1F61"/>
    <w:rsid w:val="006A202F"/>
    <w:rsid w:val="006A26BE"/>
    <w:rsid w:val="006A32D3"/>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1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795"/>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5C1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F7"/>
    <w:rsid w:val="008B4DB1"/>
    <w:rsid w:val="008B4FDA"/>
    <w:rsid w:val="008B6446"/>
    <w:rsid w:val="008B65A3"/>
    <w:rsid w:val="008B70EB"/>
    <w:rsid w:val="008B73CD"/>
    <w:rsid w:val="008B7465"/>
    <w:rsid w:val="008B7BE2"/>
    <w:rsid w:val="008C0D41"/>
    <w:rsid w:val="008C16C2"/>
    <w:rsid w:val="008C17DA"/>
    <w:rsid w:val="008C208B"/>
    <w:rsid w:val="008C2C9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2BE"/>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F15"/>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EC5"/>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A7D10"/>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C7E37"/>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24B"/>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6B4"/>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8E"/>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F01"/>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571E"/>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447"/>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2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902"/>
    <w:rsid w:val="00D26FCF"/>
    <w:rsid w:val="00D27019"/>
    <w:rsid w:val="00D273E6"/>
    <w:rsid w:val="00D27476"/>
    <w:rsid w:val="00D27B1C"/>
    <w:rsid w:val="00D27C21"/>
    <w:rsid w:val="00D30487"/>
    <w:rsid w:val="00D30F7E"/>
    <w:rsid w:val="00D31759"/>
    <w:rsid w:val="00D31874"/>
    <w:rsid w:val="00D31A3B"/>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3754C"/>
    <w:rsid w:val="00D411B6"/>
    <w:rsid w:val="00D4164A"/>
    <w:rsid w:val="00D41AE8"/>
    <w:rsid w:val="00D41F7D"/>
    <w:rsid w:val="00D42D33"/>
    <w:rsid w:val="00D42E80"/>
    <w:rsid w:val="00D433D6"/>
    <w:rsid w:val="00D43420"/>
    <w:rsid w:val="00D4557B"/>
    <w:rsid w:val="00D463EA"/>
    <w:rsid w:val="00D46D5B"/>
    <w:rsid w:val="00D46F49"/>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7"/>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9C1"/>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618"/>
    <w:rsid w:val="00DE1323"/>
    <w:rsid w:val="00DE134D"/>
    <w:rsid w:val="00DE1D13"/>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2B"/>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0EA4"/>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4EC"/>
    <w:rsid w:val="00E36717"/>
    <w:rsid w:val="00E36842"/>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11C"/>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A68"/>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B"/>
    <w:rsid w:val="00ED2352"/>
    <w:rsid w:val="00ED2462"/>
    <w:rsid w:val="00ED2AFF"/>
    <w:rsid w:val="00ED3B40"/>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9C9"/>
    <w:rsid w:val="00EE5A09"/>
    <w:rsid w:val="00EE62ED"/>
    <w:rsid w:val="00EE7019"/>
    <w:rsid w:val="00EE73A8"/>
    <w:rsid w:val="00EE76ED"/>
    <w:rsid w:val="00EE7758"/>
    <w:rsid w:val="00EE78C9"/>
    <w:rsid w:val="00EE7A99"/>
    <w:rsid w:val="00EF11FF"/>
    <w:rsid w:val="00EF1CD5"/>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1F7F"/>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C3"/>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B08"/>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31005">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860680">
      <w:bodyDiv w:val="1"/>
      <w:marLeft w:val="0"/>
      <w:marRight w:val="0"/>
      <w:marTop w:val="0"/>
      <w:marBottom w:val="0"/>
      <w:divBdr>
        <w:top w:val="none" w:sz="0" w:space="0" w:color="auto"/>
        <w:left w:val="none" w:sz="0" w:space="0" w:color="auto"/>
        <w:bottom w:val="none" w:sz="0" w:space="0" w:color="auto"/>
        <w:right w:val="none" w:sz="0" w:space="0" w:color="auto"/>
      </w:divBdr>
    </w:div>
    <w:div w:id="7964841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019587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5860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925216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05935186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D2DA-D6AA-4551-8733-3B2C62A0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2229</TotalTime>
  <Pages>96</Pages>
  <Words>21406</Words>
  <Characters>122020</Characters>
  <Application>Microsoft Office Word</Application>
  <DocSecurity>0</DocSecurity>
  <Lines>1016</Lines>
  <Paragraphs>286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143140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1346</cp:revision>
  <cp:lastPrinted>2018-02-16T07:12:00Z</cp:lastPrinted>
  <dcterms:created xsi:type="dcterms:W3CDTF">2019-10-28T07:04:00Z</dcterms:created>
  <dcterms:modified xsi:type="dcterms:W3CDTF">2025-12-11T09:45:00Z</dcterms:modified>
</cp:coreProperties>
</file>